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808A88" w14:textId="77777777" w:rsidR="00E86C5B" w:rsidRPr="00E86C5B" w:rsidRDefault="00903580" w:rsidP="00E86C5B">
      <w:pPr>
        <w:spacing w:after="0" w:line="240" w:lineRule="auto"/>
        <w:jc w:val="left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Príloha č. 9b</w:t>
      </w:r>
      <w:r w:rsidR="00E86C5B" w:rsidRPr="00E86C5B">
        <w:rPr>
          <w:rFonts w:cstheme="minorHAnsi"/>
          <w:sz w:val="20"/>
          <w:szCs w:val="20"/>
        </w:rPr>
        <w:t xml:space="preserve"> Zoznam príloh k žiadosti o úhradu finančných prostriedkov z príspevku Príručky pre užívateľa</w:t>
      </w:r>
    </w:p>
    <w:p w14:paraId="5B4F4F3B" w14:textId="77777777" w:rsidR="00E86C5B" w:rsidRDefault="00E86C5B" w:rsidP="00265D73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</w:p>
    <w:p w14:paraId="0C9F83BF" w14:textId="77777777" w:rsidR="004B2BFC" w:rsidRPr="00372410" w:rsidRDefault="00154279" w:rsidP="00265D73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  <w:r w:rsidRPr="00372410">
        <w:rPr>
          <w:rFonts w:cstheme="minorHAnsi"/>
          <w:b/>
          <w:sz w:val="28"/>
          <w:szCs w:val="28"/>
        </w:rPr>
        <w:t>Zoznam príloh k </w:t>
      </w:r>
      <w:r w:rsidR="00255EEE" w:rsidRPr="00372410">
        <w:rPr>
          <w:rFonts w:cstheme="minorHAnsi"/>
          <w:b/>
          <w:sz w:val="28"/>
          <w:szCs w:val="28"/>
        </w:rPr>
        <w:t>ž</w:t>
      </w:r>
      <w:r w:rsidRPr="00372410">
        <w:rPr>
          <w:rFonts w:cstheme="minorHAnsi"/>
          <w:b/>
          <w:sz w:val="28"/>
          <w:szCs w:val="28"/>
        </w:rPr>
        <w:t xml:space="preserve">iadosti o úhradu finančných prostriedkov z príspevku </w:t>
      </w:r>
    </w:p>
    <w:p w14:paraId="5E8DECC8" w14:textId="77777777" w:rsidR="00030F70" w:rsidRPr="00372410" w:rsidRDefault="001E320E" w:rsidP="00372410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  <w:r w:rsidRPr="00372410">
        <w:rPr>
          <w:rFonts w:cstheme="minorHAnsi"/>
          <w:b/>
          <w:sz w:val="28"/>
          <w:szCs w:val="28"/>
        </w:rPr>
        <w:t>(určené pre užívateľa)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994"/>
      </w:tblGrid>
      <w:tr w:rsidR="00030F70" w:rsidRPr="00CD21FE" w14:paraId="72867620" w14:textId="77777777" w:rsidTr="00030F70">
        <w:trPr>
          <w:trHeight w:val="491"/>
        </w:trPr>
        <w:tc>
          <w:tcPr>
            <w:tcW w:w="5000" w:type="pct"/>
            <w:shd w:val="clear" w:color="auto" w:fill="0070C0"/>
            <w:vAlign w:val="center"/>
          </w:tcPr>
          <w:p w14:paraId="05C1AFEB" w14:textId="77777777" w:rsidR="00030F70" w:rsidRPr="00372410" w:rsidRDefault="00030F70" w:rsidP="00EA506E">
            <w:pPr>
              <w:pStyle w:val="Odsekzoznamu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theme="minorHAnsi"/>
                <w:caps/>
                <w:color w:val="000000"/>
                <w:sz w:val="24"/>
                <w:szCs w:val="24"/>
                <w:lang w:eastAsia="sk-SK"/>
              </w:rPr>
            </w:pPr>
            <w:r w:rsidRPr="00372410">
              <w:rPr>
                <w:rFonts w:eastAsia="Times New Roman" w:cstheme="minorHAnsi"/>
                <w:b/>
                <w:bCs/>
                <w:caps/>
                <w:color w:val="FFFF00"/>
                <w:sz w:val="24"/>
                <w:szCs w:val="24"/>
                <w:lang w:eastAsia="sk-SK"/>
              </w:rPr>
              <w:t xml:space="preserve">ZOZNAM Príloh K ŽIADOSTI O ÚHRADU </w:t>
            </w:r>
            <w:r w:rsidR="004B2BFC" w:rsidRPr="00372410">
              <w:rPr>
                <w:rFonts w:eastAsia="Times New Roman" w:cstheme="minorHAnsi"/>
                <w:b/>
                <w:bCs/>
                <w:caps/>
                <w:color w:val="FFFF00"/>
                <w:sz w:val="24"/>
                <w:szCs w:val="24"/>
                <w:lang w:eastAsia="sk-SK"/>
              </w:rPr>
              <w:t>FINANČNÝCH PROSTRIEDKOV Z PRÍSPEVKU</w:t>
            </w:r>
          </w:p>
        </w:tc>
      </w:tr>
      <w:tr w:rsidR="00030F70" w:rsidRPr="00CD21FE" w14:paraId="4FE8F697" w14:textId="77777777" w:rsidTr="00030F70">
        <w:trPr>
          <w:trHeight w:val="364"/>
        </w:trPr>
        <w:tc>
          <w:tcPr>
            <w:tcW w:w="5000" w:type="pct"/>
            <w:shd w:val="clear" w:color="auto" w:fill="92D050"/>
            <w:hideMark/>
          </w:tcPr>
          <w:p w14:paraId="2B6EACD3" w14:textId="77777777" w:rsidR="00030F70" w:rsidRPr="00372410" w:rsidRDefault="00874644" w:rsidP="00030F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 w:themeColor="background1"/>
                <w:sz w:val="24"/>
                <w:szCs w:val="24"/>
                <w:lang w:eastAsia="sk-SK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FFFFFF" w:themeColor="background1"/>
                <w:sz w:val="24"/>
                <w:szCs w:val="24"/>
                <w:lang w:eastAsia="sk-SK"/>
              </w:rPr>
              <w:t>Predfinancovanie</w:t>
            </w:r>
            <w:proofErr w:type="spellEnd"/>
            <w:r>
              <w:rPr>
                <w:rFonts w:eastAsia="Times New Roman" w:cstheme="minorHAnsi"/>
                <w:b/>
                <w:bCs/>
                <w:color w:val="FFFFFF" w:themeColor="background1"/>
                <w:sz w:val="24"/>
                <w:szCs w:val="24"/>
                <w:lang w:eastAsia="sk-SK"/>
              </w:rPr>
              <w:t>/</w:t>
            </w:r>
            <w:r w:rsidR="00721465">
              <w:rPr>
                <w:rFonts w:eastAsia="Times New Roman" w:cstheme="minorHAnsi"/>
                <w:b/>
                <w:bCs/>
                <w:color w:val="FFFFFF" w:themeColor="background1"/>
                <w:sz w:val="24"/>
                <w:szCs w:val="24"/>
                <w:lang w:eastAsia="sk-SK"/>
              </w:rPr>
              <w:t xml:space="preserve">Zúčtovanie </w:t>
            </w:r>
            <w:proofErr w:type="spellStart"/>
            <w:r w:rsidR="00721465">
              <w:rPr>
                <w:rFonts w:eastAsia="Times New Roman" w:cstheme="minorHAnsi"/>
                <w:b/>
                <w:bCs/>
                <w:color w:val="FFFFFF" w:themeColor="background1"/>
                <w:sz w:val="24"/>
                <w:szCs w:val="24"/>
                <w:lang w:eastAsia="sk-SK"/>
              </w:rPr>
              <w:t>predfinancovania</w:t>
            </w:r>
            <w:proofErr w:type="spellEnd"/>
            <w:r>
              <w:rPr>
                <w:rFonts w:eastAsia="Times New Roman" w:cstheme="minorHAnsi"/>
                <w:b/>
                <w:bCs/>
                <w:color w:val="FFFFFF" w:themeColor="background1"/>
                <w:sz w:val="24"/>
                <w:szCs w:val="24"/>
                <w:lang w:eastAsia="sk-SK"/>
              </w:rPr>
              <w:t>/Refundácia</w:t>
            </w:r>
            <w:r w:rsidR="00721465">
              <w:rPr>
                <w:rFonts w:eastAsia="Times New Roman" w:cstheme="minorHAnsi"/>
                <w:b/>
                <w:bCs/>
                <w:color w:val="FFFFFF" w:themeColor="background1"/>
                <w:sz w:val="24"/>
                <w:szCs w:val="24"/>
                <w:lang w:eastAsia="sk-SK"/>
              </w:rPr>
              <w:t>.</w:t>
            </w:r>
          </w:p>
        </w:tc>
      </w:tr>
      <w:tr w:rsidR="00030F70" w:rsidRPr="00E54371" w14:paraId="7FF31EBD" w14:textId="77777777" w:rsidTr="00030F70">
        <w:trPr>
          <w:trHeight w:val="300"/>
        </w:trPr>
        <w:tc>
          <w:tcPr>
            <w:tcW w:w="5000" w:type="pct"/>
            <w:hideMark/>
          </w:tcPr>
          <w:p w14:paraId="3748D3D3" w14:textId="77777777" w:rsidR="00030F70" w:rsidRPr="00372410" w:rsidRDefault="00030F70" w:rsidP="00030F70">
            <w:pPr>
              <w:spacing w:after="0" w:line="264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sk-SK"/>
              </w:rPr>
            </w:pPr>
            <w:bookmarkStart w:id="0" w:name="RANGE!E4"/>
            <w:r w:rsidRPr="00372410">
              <w:rPr>
                <w:rFonts w:eastAsia="Times New Roman" w:cstheme="minorHAnsi"/>
                <w:b/>
                <w:bCs/>
                <w:color w:val="000000"/>
                <w:spacing w:val="-12"/>
                <w:sz w:val="24"/>
                <w:szCs w:val="24"/>
                <w:lang w:eastAsia="sk-SK"/>
              </w:rPr>
              <w:t xml:space="preserve">Sprievodný list  </w:t>
            </w:r>
            <w:bookmarkEnd w:id="0"/>
          </w:p>
        </w:tc>
      </w:tr>
      <w:tr w:rsidR="00030F70" w:rsidRPr="00E54371" w14:paraId="703A29E5" w14:textId="77777777" w:rsidTr="00030F70">
        <w:trPr>
          <w:trHeight w:val="300"/>
        </w:trPr>
        <w:tc>
          <w:tcPr>
            <w:tcW w:w="5000" w:type="pct"/>
            <w:hideMark/>
          </w:tcPr>
          <w:p w14:paraId="2CEF37BD" w14:textId="77777777" w:rsidR="00030F70" w:rsidRPr="00372410" w:rsidRDefault="00030F70" w:rsidP="00255EEE">
            <w:pPr>
              <w:spacing w:after="0" w:line="264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sk-SK"/>
              </w:rPr>
            </w:pPr>
            <w:bookmarkStart w:id="1" w:name="RANGE!E5"/>
            <w:r w:rsidRPr="00372410">
              <w:rPr>
                <w:rFonts w:eastAsia="Times New Roman" w:cstheme="minorHAnsi"/>
                <w:b/>
                <w:bCs/>
                <w:color w:val="000000"/>
                <w:spacing w:val="-12"/>
                <w:sz w:val="24"/>
                <w:szCs w:val="24"/>
                <w:lang w:eastAsia="sk-SK"/>
              </w:rPr>
              <w:t>Formulár</w:t>
            </w:r>
            <w:r w:rsidR="00EA46C3" w:rsidRPr="00372410">
              <w:rPr>
                <w:rFonts w:eastAsia="Times New Roman" w:cstheme="minorHAnsi"/>
                <w:b/>
                <w:bCs/>
                <w:color w:val="000000"/>
                <w:spacing w:val="-12"/>
                <w:sz w:val="24"/>
                <w:szCs w:val="24"/>
                <w:lang w:eastAsia="sk-SK"/>
              </w:rPr>
              <w:t>:</w:t>
            </w:r>
            <w:r w:rsidRPr="00372410">
              <w:rPr>
                <w:rFonts w:eastAsia="Times New Roman" w:cstheme="minorHAnsi"/>
                <w:b/>
                <w:bCs/>
                <w:color w:val="000000"/>
                <w:spacing w:val="-12"/>
                <w:sz w:val="24"/>
                <w:szCs w:val="24"/>
                <w:lang w:eastAsia="sk-SK"/>
              </w:rPr>
              <w:t xml:space="preserve"> </w:t>
            </w:r>
            <w:r w:rsidR="00255EEE" w:rsidRPr="00372410">
              <w:rPr>
                <w:rFonts w:eastAsia="Times New Roman" w:cstheme="minorHAnsi"/>
                <w:b/>
                <w:bCs/>
                <w:color w:val="000000"/>
                <w:spacing w:val="-12"/>
                <w:sz w:val="24"/>
                <w:szCs w:val="24"/>
                <w:lang w:eastAsia="sk-SK"/>
              </w:rPr>
              <w:t xml:space="preserve">vyplnený formulár žiadosti o úhradu finančných prostriedkov z príspevku </w:t>
            </w:r>
            <w:r w:rsidRPr="00372410">
              <w:rPr>
                <w:rFonts w:eastAsia="Times New Roman" w:cstheme="minorHAnsi"/>
                <w:b/>
                <w:bCs/>
                <w:color w:val="000000"/>
                <w:spacing w:val="-12"/>
                <w:sz w:val="24"/>
                <w:szCs w:val="24"/>
                <w:lang w:eastAsia="sk-SK"/>
              </w:rPr>
              <w:t xml:space="preserve"> </w:t>
            </w:r>
            <w:bookmarkEnd w:id="1"/>
            <w:r w:rsidR="004B2BFC" w:rsidRPr="00372410">
              <w:rPr>
                <w:rFonts w:eastAsia="Times New Roman" w:cstheme="minorHAnsi"/>
                <w:b/>
                <w:bCs/>
                <w:color w:val="000000"/>
                <w:spacing w:val="-12"/>
                <w:sz w:val="24"/>
                <w:szCs w:val="24"/>
                <w:lang w:eastAsia="sk-SK"/>
              </w:rPr>
              <w:t xml:space="preserve">(ďalej ako </w:t>
            </w:r>
            <w:r w:rsidR="001E320E" w:rsidRPr="00372410">
              <w:rPr>
                <w:rFonts w:eastAsia="Times New Roman" w:cstheme="minorHAnsi"/>
                <w:b/>
                <w:bCs/>
                <w:color w:val="000000"/>
                <w:spacing w:val="-12"/>
                <w:sz w:val="24"/>
                <w:szCs w:val="24"/>
                <w:lang w:eastAsia="sk-SK"/>
              </w:rPr>
              <w:t>„</w:t>
            </w:r>
            <w:r w:rsidR="004B2BFC" w:rsidRPr="00372410">
              <w:rPr>
                <w:rFonts w:eastAsia="Times New Roman" w:cstheme="minorHAnsi"/>
                <w:b/>
                <w:bCs/>
                <w:color w:val="000000"/>
                <w:spacing w:val="-12"/>
                <w:sz w:val="24"/>
                <w:szCs w:val="24"/>
                <w:lang w:eastAsia="sk-SK"/>
              </w:rPr>
              <w:t>žiadosť o</w:t>
            </w:r>
            <w:r w:rsidR="001E320E" w:rsidRPr="00372410">
              <w:rPr>
                <w:rFonts w:eastAsia="Times New Roman" w:cstheme="minorHAnsi"/>
                <w:b/>
                <w:bCs/>
                <w:color w:val="000000"/>
                <w:spacing w:val="-12"/>
                <w:sz w:val="24"/>
                <w:szCs w:val="24"/>
                <w:lang w:eastAsia="sk-SK"/>
              </w:rPr>
              <w:t> </w:t>
            </w:r>
            <w:r w:rsidR="004B2BFC" w:rsidRPr="00372410">
              <w:rPr>
                <w:rFonts w:eastAsia="Times New Roman" w:cstheme="minorHAnsi"/>
                <w:b/>
                <w:bCs/>
                <w:color w:val="000000"/>
                <w:spacing w:val="-12"/>
                <w:sz w:val="24"/>
                <w:szCs w:val="24"/>
                <w:lang w:eastAsia="sk-SK"/>
              </w:rPr>
              <w:t>úhradu</w:t>
            </w:r>
            <w:r w:rsidR="001E320E" w:rsidRPr="00372410">
              <w:rPr>
                <w:rFonts w:eastAsia="Times New Roman" w:cstheme="minorHAnsi"/>
                <w:b/>
                <w:bCs/>
                <w:color w:val="000000"/>
                <w:spacing w:val="-12"/>
                <w:sz w:val="24"/>
                <w:szCs w:val="24"/>
                <w:lang w:eastAsia="sk-SK"/>
              </w:rPr>
              <w:t>“</w:t>
            </w:r>
            <w:r w:rsidR="004B2BFC" w:rsidRPr="00372410">
              <w:rPr>
                <w:rFonts w:eastAsia="Times New Roman" w:cstheme="minorHAnsi"/>
                <w:b/>
                <w:bCs/>
                <w:color w:val="000000"/>
                <w:spacing w:val="-12"/>
                <w:sz w:val="24"/>
                <w:szCs w:val="24"/>
                <w:lang w:eastAsia="sk-SK"/>
              </w:rPr>
              <w:t>)</w:t>
            </w:r>
          </w:p>
        </w:tc>
      </w:tr>
      <w:tr w:rsidR="00030F70" w:rsidRPr="00E54371" w14:paraId="6E3BC754" w14:textId="77777777" w:rsidTr="00036648">
        <w:trPr>
          <w:trHeight w:val="693"/>
        </w:trPr>
        <w:tc>
          <w:tcPr>
            <w:tcW w:w="5000" w:type="pct"/>
            <w:shd w:val="clear" w:color="auto" w:fill="DEEAF6" w:themeFill="accent1" w:themeFillTint="33"/>
            <w:hideMark/>
          </w:tcPr>
          <w:p w14:paraId="0266270A" w14:textId="77777777" w:rsidR="00030F70" w:rsidRPr="00372410" w:rsidRDefault="00030F70" w:rsidP="00030F70">
            <w:pPr>
              <w:spacing w:after="0" w:line="264" w:lineRule="auto"/>
              <w:rPr>
                <w:rFonts w:eastAsia="Times New Roman" w:cstheme="minorHAnsi"/>
                <w:color w:val="000000"/>
                <w:spacing w:val="-12"/>
                <w:sz w:val="24"/>
                <w:szCs w:val="24"/>
                <w:lang w:eastAsia="sk-SK"/>
              </w:rPr>
            </w:pPr>
            <w:bookmarkStart w:id="2" w:name="RANGE!E6"/>
            <w:r w:rsidRPr="00372410">
              <w:rPr>
                <w:rFonts w:eastAsia="Times New Roman" w:cstheme="minorHAnsi"/>
                <w:b/>
                <w:bCs/>
                <w:color w:val="000000"/>
                <w:spacing w:val="-12"/>
                <w:sz w:val="24"/>
                <w:szCs w:val="24"/>
                <w:lang w:eastAsia="sk-SK"/>
              </w:rPr>
              <w:t>Účtovný doklad:</w:t>
            </w:r>
            <w:r w:rsidR="00036648">
              <w:rPr>
                <w:rFonts w:eastAsia="Times New Roman" w:cstheme="minorHAnsi"/>
                <w:b/>
                <w:bCs/>
                <w:color w:val="000000"/>
                <w:spacing w:val="-12"/>
                <w:sz w:val="24"/>
                <w:szCs w:val="24"/>
                <w:lang w:eastAsia="sk-SK"/>
              </w:rPr>
              <w:t xml:space="preserve"> (platí pre: </w:t>
            </w:r>
            <w:proofErr w:type="spellStart"/>
            <w:r w:rsidR="00036648">
              <w:rPr>
                <w:rFonts w:eastAsia="Times New Roman" w:cstheme="minorHAnsi"/>
                <w:b/>
                <w:bCs/>
                <w:color w:val="000000"/>
                <w:spacing w:val="-12"/>
                <w:sz w:val="24"/>
                <w:szCs w:val="24"/>
                <w:lang w:eastAsia="sk-SK"/>
              </w:rPr>
              <w:t>Predfinancovanie</w:t>
            </w:r>
            <w:proofErr w:type="spellEnd"/>
            <w:r w:rsidR="00036648">
              <w:rPr>
                <w:rFonts w:eastAsia="Times New Roman" w:cstheme="minorHAnsi"/>
                <w:b/>
                <w:bCs/>
                <w:color w:val="000000"/>
                <w:spacing w:val="-12"/>
                <w:sz w:val="24"/>
                <w:szCs w:val="24"/>
                <w:lang w:eastAsia="sk-SK"/>
              </w:rPr>
              <w:t>/</w:t>
            </w:r>
            <w:r w:rsidR="00036648">
              <w:rPr>
                <w:rFonts w:eastAsia="Times New Roman" w:cstheme="minorHAnsi"/>
                <w:b/>
                <w:color w:val="000000"/>
                <w:spacing w:val="-12"/>
                <w:sz w:val="24"/>
                <w:szCs w:val="24"/>
                <w:lang w:eastAsia="sk-SK"/>
              </w:rPr>
              <w:t xml:space="preserve">Zúčtovanie </w:t>
            </w:r>
            <w:proofErr w:type="spellStart"/>
            <w:r w:rsidR="00036648">
              <w:rPr>
                <w:rFonts w:eastAsia="Times New Roman" w:cstheme="minorHAnsi"/>
                <w:b/>
                <w:color w:val="000000"/>
                <w:spacing w:val="-12"/>
                <w:sz w:val="24"/>
                <w:szCs w:val="24"/>
                <w:lang w:eastAsia="sk-SK"/>
              </w:rPr>
              <w:t>predfinancovania</w:t>
            </w:r>
            <w:proofErr w:type="spellEnd"/>
            <w:r w:rsidR="00036648">
              <w:rPr>
                <w:rFonts w:eastAsia="Times New Roman" w:cstheme="minorHAnsi"/>
                <w:b/>
                <w:color w:val="000000"/>
                <w:spacing w:val="-12"/>
                <w:sz w:val="24"/>
                <w:szCs w:val="24"/>
                <w:lang w:eastAsia="sk-SK"/>
              </w:rPr>
              <w:t>/Refundácia</w:t>
            </w:r>
            <w:r w:rsidR="00036648">
              <w:rPr>
                <w:rFonts w:eastAsia="Times New Roman" w:cstheme="minorHAnsi"/>
                <w:b/>
                <w:bCs/>
                <w:color w:val="000000"/>
                <w:spacing w:val="-12"/>
                <w:sz w:val="24"/>
                <w:szCs w:val="24"/>
                <w:lang w:eastAsia="sk-SK"/>
              </w:rPr>
              <w:t>)</w:t>
            </w:r>
          </w:p>
          <w:p w14:paraId="23F44D07" w14:textId="77777777" w:rsidR="00030F70" w:rsidRPr="00372410" w:rsidRDefault="00036648" w:rsidP="00036648">
            <w:pPr>
              <w:pStyle w:val="Bezriadkovania"/>
              <w:spacing w:line="264" w:lineRule="auto"/>
              <w:rPr>
                <w:rFonts w:cstheme="minorHAnsi"/>
                <w:b/>
                <w:bCs/>
                <w:sz w:val="24"/>
                <w:szCs w:val="24"/>
                <w:lang w:eastAsia="sk-SK"/>
              </w:rPr>
            </w:pPr>
            <w:r w:rsidRPr="00372410">
              <w:rPr>
                <w:rFonts w:cstheme="minorHAnsi"/>
                <w:sz w:val="24"/>
                <w:szCs w:val="24"/>
                <w:lang w:eastAsia="sk-SK"/>
              </w:rPr>
              <w:t>F</w:t>
            </w:r>
            <w:r w:rsidR="00030F70" w:rsidRPr="00372410">
              <w:rPr>
                <w:rFonts w:cstheme="minorHAnsi"/>
                <w:sz w:val="24"/>
                <w:szCs w:val="24"/>
                <w:lang w:eastAsia="sk-SK"/>
              </w:rPr>
              <w:t>aktúra</w:t>
            </w:r>
            <w:bookmarkEnd w:id="2"/>
            <w:r>
              <w:rPr>
                <w:rFonts w:cstheme="minorHAnsi"/>
                <w:sz w:val="24"/>
                <w:szCs w:val="24"/>
                <w:lang w:eastAsia="sk-SK"/>
              </w:rPr>
              <w:t>, objednávka</w:t>
            </w:r>
          </w:p>
        </w:tc>
      </w:tr>
      <w:tr w:rsidR="00030F70" w:rsidRPr="00971376" w14:paraId="10A4C88F" w14:textId="77777777" w:rsidTr="00030F70">
        <w:trPr>
          <w:trHeight w:val="1124"/>
        </w:trPr>
        <w:tc>
          <w:tcPr>
            <w:tcW w:w="5000" w:type="pct"/>
            <w:hideMark/>
          </w:tcPr>
          <w:p w14:paraId="065AE4CB" w14:textId="77777777" w:rsidR="00030F70" w:rsidRPr="00372410" w:rsidRDefault="00030F70" w:rsidP="00030F70">
            <w:pPr>
              <w:spacing w:after="0" w:line="264" w:lineRule="auto"/>
              <w:rPr>
                <w:rFonts w:eastAsia="Times New Roman" w:cstheme="minorHAnsi"/>
                <w:color w:val="000000"/>
                <w:spacing w:val="-12"/>
                <w:sz w:val="24"/>
                <w:szCs w:val="24"/>
                <w:lang w:eastAsia="sk-SK"/>
              </w:rPr>
            </w:pPr>
            <w:bookmarkStart w:id="3" w:name="RANGE!E7"/>
            <w:r w:rsidRPr="00372410">
              <w:rPr>
                <w:rFonts w:eastAsia="Times New Roman" w:cstheme="minorHAnsi"/>
                <w:b/>
                <w:bCs/>
                <w:color w:val="000000"/>
                <w:spacing w:val="-12"/>
                <w:sz w:val="24"/>
                <w:szCs w:val="24"/>
                <w:lang w:eastAsia="sk-SK"/>
              </w:rPr>
              <w:t>Prílohy</w:t>
            </w:r>
            <w:r w:rsidR="00036648">
              <w:rPr>
                <w:rFonts w:eastAsia="Times New Roman" w:cstheme="minorHAnsi"/>
                <w:b/>
                <w:color w:val="000000"/>
                <w:spacing w:val="-12"/>
                <w:sz w:val="24"/>
                <w:szCs w:val="24"/>
                <w:lang w:eastAsia="sk-SK"/>
              </w:rPr>
              <w:t xml:space="preserve"> k účtovnému dokladu (Platí pre: Zúčtovanie </w:t>
            </w:r>
            <w:proofErr w:type="spellStart"/>
            <w:r w:rsidR="00036648">
              <w:rPr>
                <w:rFonts w:eastAsia="Times New Roman" w:cstheme="minorHAnsi"/>
                <w:b/>
                <w:color w:val="000000"/>
                <w:spacing w:val="-12"/>
                <w:sz w:val="24"/>
                <w:szCs w:val="24"/>
                <w:lang w:eastAsia="sk-SK"/>
              </w:rPr>
              <w:t>predfinancovania</w:t>
            </w:r>
            <w:proofErr w:type="spellEnd"/>
            <w:r w:rsidR="00036648">
              <w:rPr>
                <w:rFonts w:eastAsia="Times New Roman" w:cstheme="minorHAnsi"/>
                <w:b/>
                <w:color w:val="000000"/>
                <w:spacing w:val="-12"/>
                <w:sz w:val="24"/>
                <w:szCs w:val="24"/>
                <w:lang w:eastAsia="sk-SK"/>
              </w:rPr>
              <w:t>/Refundácia)</w:t>
            </w:r>
            <w:r w:rsidRPr="00372410">
              <w:rPr>
                <w:rFonts w:eastAsia="Times New Roman" w:cstheme="minorHAnsi"/>
                <w:color w:val="000000"/>
                <w:spacing w:val="-12"/>
                <w:sz w:val="24"/>
                <w:szCs w:val="24"/>
                <w:lang w:eastAsia="sk-SK"/>
              </w:rPr>
              <w:t xml:space="preserve"> </w:t>
            </w:r>
          </w:p>
          <w:p w14:paraId="6807FC36" w14:textId="77777777" w:rsidR="00030F70" w:rsidRPr="00372410" w:rsidRDefault="00030F70" w:rsidP="00030F70">
            <w:pPr>
              <w:spacing w:after="0" w:line="264" w:lineRule="auto"/>
              <w:rPr>
                <w:rFonts w:eastAsia="Times New Roman" w:cstheme="minorHAnsi"/>
                <w:color w:val="000000"/>
                <w:spacing w:val="-12"/>
                <w:sz w:val="24"/>
                <w:szCs w:val="24"/>
                <w:lang w:eastAsia="sk-SK"/>
              </w:rPr>
            </w:pPr>
            <w:r w:rsidRPr="00372410">
              <w:rPr>
                <w:rFonts w:eastAsia="Times New Roman" w:cstheme="minorHAnsi"/>
                <w:color w:val="000000"/>
                <w:spacing w:val="-12"/>
                <w:sz w:val="24"/>
                <w:szCs w:val="24"/>
                <w:u w:val="single"/>
                <w:lang w:eastAsia="sk-SK"/>
              </w:rPr>
              <w:t>Tovary</w:t>
            </w:r>
            <w:r w:rsidRPr="00372410">
              <w:rPr>
                <w:rFonts w:eastAsia="Times New Roman" w:cstheme="minorHAnsi"/>
                <w:color w:val="000000"/>
                <w:spacing w:val="-12"/>
                <w:sz w:val="24"/>
                <w:szCs w:val="24"/>
                <w:lang w:eastAsia="sk-SK"/>
              </w:rPr>
              <w:t xml:space="preserve">: </w:t>
            </w:r>
          </w:p>
          <w:p w14:paraId="156393DD" w14:textId="77777777" w:rsidR="00030F70" w:rsidRPr="00372410" w:rsidRDefault="00030F70" w:rsidP="00030F70">
            <w:pPr>
              <w:pStyle w:val="Odsekzoznamu"/>
              <w:numPr>
                <w:ilvl w:val="0"/>
                <w:numId w:val="1"/>
              </w:numPr>
              <w:spacing w:after="0" w:line="264" w:lineRule="auto"/>
              <w:ind w:left="213" w:hanging="213"/>
              <w:contextualSpacing w:val="0"/>
              <w:jc w:val="both"/>
              <w:rPr>
                <w:rFonts w:eastAsia="Times New Roman" w:cstheme="minorHAnsi"/>
                <w:color w:val="000000"/>
                <w:spacing w:val="-12"/>
                <w:sz w:val="24"/>
                <w:szCs w:val="24"/>
                <w:lang w:eastAsia="sk-SK"/>
              </w:rPr>
            </w:pPr>
            <w:r w:rsidRPr="00372410">
              <w:rPr>
                <w:rFonts w:eastAsia="Calibri" w:cstheme="minorHAnsi"/>
                <w:bCs/>
                <w:sz w:val="24"/>
                <w:szCs w:val="24"/>
              </w:rPr>
              <w:t xml:space="preserve">dodací list, </w:t>
            </w:r>
          </w:p>
          <w:p w14:paraId="282C3C82" w14:textId="77777777" w:rsidR="00030F70" w:rsidRPr="00372410" w:rsidRDefault="00030F70" w:rsidP="00030F70">
            <w:pPr>
              <w:pStyle w:val="Odsekzoznamu"/>
              <w:numPr>
                <w:ilvl w:val="0"/>
                <w:numId w:val="1"/>
              </w:numPr>
              <w:spacing w:after="0" w:line="264" w:lineRule="auto"/>
              <w:ind w:left="213" w:hanging="213"/>
              <w:contextualSpacing w:val="0"/>
              <w:jc w:val="both"/>
              <w:rPr>
                <w:rFonts w:eastAsia="Times New Roman" w:cstheme="minorHAnsi"/>
                <w:color w:val="000000"/>
                <w:spacing w:val="-12"/>
                <w:sz w:val="24"/>
                <w:szCs w:val="24"/>
                <w:lang w:eastAsia="sk-SK"/>
              </w:rPr>
            </w:pPr>
            <w:r w:rsidRPr="00372410">
              <w:rPr>
                <w:rFonts w:eastAsia="Calibri" w:cstheme="minorHAnsi"/>
                <w:bCs/>
                <w:sz w:val="24"/>
                <w:szCs w:val="24"/>
              </w:rPr>
              <w:t xml:space="preserve">preberací protokol, </w:t>
            </w:r>
          </w:p>
          <w:p w14:paraId="441A1C0C" w14:textId="77777777" w:rsidR="00030F70" w:rsidRPr="00372410" w:rsidRDefault="00030F70" w:rsidP="00030F70">
            <w:pPr>
              <w:pStyle w:val="Odsekzoznamu"/>
              <w:numPr>
                <w:ilvl w:val="0"/>
                <w:numId w:val="1"/>
              </w:numPr>
              <w:spacing w:after="0" w:line="264" w:lineRule="auto"/>
              <w:ind w:left="213" w:hanging="213"/>
              <w:contextualSpacing w:val="0"/>
              <w:jc w:val="both"/>
              <w:rPr>
                <w:rFonts w:eastAsia="Times New Roman" w:cstheme="minorHAnsi"/>
                <w:color w:val="000000"/>
                <w:spacing w:val="-12"/>
                <w:sz w:val="24"/>
                <w:szCs w:val="24"/>
                <w:lang w:eastAsia="sk-SK"/>
              </w:rPr>
            </w:pPr>
            <w:r w:rsidRPr="00372410">
              <w:rPr>
                <w:rFonts w:eastAsia="Calibri" w:cstheme="minorHAnsi"/>
                <w:bCs/>
                <w:sz w:val="24"/>
                <w:szCs w:val="24"/>
              </w:rPr>
              <w:t>protokol o inštalácii zariadenia (ak relevantné),</w:t>
            </w:r>
          </w:p>
          <w:p w14:paraId="38B2C383" w14:textId="77777777" w:rsidR="00030F70" w:rsidRPr="00372410" w:rsidRDefault="00030F70" w:rsidP="00030F70">
            <w:pPr>
              <w:pStyle w:val="Odsekzoznamu"/>
              <w:numPr>
                <w:ilvl w:val="0"/>
                <w:numId w:val="1"/>
              </w:numPr>
              <w:spacing w:after="0" w:line="264" w:lineRule="auto"/>
              <w:ind w:left="213" w:hanging="213"/>
              <w:contextualSpacing w:val="0"/>
              <w:rPr>
                <w:rFonts w:eastAsia="Times New Roman" w:cstheme="minorHAnsi"/>
                <w:color w:val="000000"/>
                <w:spacing w:val="-12"/>
                <w:sz w:val="24"/>
                <w:szCs w:val="24"/>
                <w:lang w:eastAsia="sk-SK"/>
              </w:rPr>
            </w:pPr>
            <w:r w:rsidRPr="00372410">
              <w:rPr>
                <w:rFonts w:eastAsia="Calibri" w:cstheme="minorHAnsi"/>
                <w:bCs/>
                <w:sz w:val="24"/>
                <w:szCs w:val="24"/>
              </w:rPr>
              <w:t xml:space="preserve">protokol o skúšobnej prevádzke (ak relevantné), </w:t>
            </w:r>
          </w:p>
          <w:p w14:paraId="3D03598C" w14:textId="09A2E997" w:rsidR="00030F70" w:rsidRPr="00372410" w:rsidRDefault="00030F70" w:rsidP="00030F70">
            <w:pPr>
              <w:pStyle w:val="Odsekzoznamu"/>
              <w:numPr>
                <w:ilvl w:val="0"/>
                <w:numId w:val="1"/>
              </w:numPr>
              <w:spacing w:after="0" w:line="264" w:lineRule="auto"/>
              <w:ind w:left="213" w:right="-105" w:hanging="213"/>
              <w:contextualSpacing w:val="0"/>
              <w:jc w:val="both"/>
              <w:rPr>
                <w:rFonts w:eastAsia="Times New Roman" w:cstheme="minorHAnsi"/>
                <w:color w:val="000000"/>
                <w:spacing w:val="-12"/>
                <w:sz w:val="24"/>
                <w:szCs w:val="24"/>
                <w:lang w:eastAsia="sk-SK"/>
              </w:rPr>
            </w:pPr>
            <w:r w:rsidRPr="00372410">
              <w:rPr>
                <w:rFonts w:eastAsia="Calibri" w:cstheme="minorHAnsi"/>
                <w:bCs/>
                <w:sz w:val="24"/>
                <w:szCs w:val="24"/>
              </w:rPr>
              <w:t>protokol o zaškolení obslužného personálu</w:t>
            </w:r>
            <w:r w:rsidR="00875727">
              <w:rPr>
                <w:rFonts w:eastAsia="Calibri" w:cstheme="minorHAnsi"/>
                <w:bCs/>
                <w:sz w:val="24"/>
                <w:szCs w:val="24"/>
              </w:rPr>
              <w:t xml:space="preserve"> (ak relevantné)</w:t>
            </w:r>
            <w:r w:rsidRPr="00372410">
              <w:rPr>
                <w:rFonts w:eastAsia="Calibri" w:cstheme="minorHAnsi"/>
                <w:bCs/>
                <w:sz w:val="24"/>
                <w:szCs w:val="24"/>
              </w:rPr>
              <w:t>,</w:t>
            </w:r>
          </w:p>
          <w:p w14:paraId="448F2B59" w14:textId="66BEE081" w:rsidR="00030F70" w:rsidRPr="00372410" w:rsidRDefault="00030F70" w:rsidP="0086515F">
            <w:pPr>
              <w:pStyle w:val="Odsekzoznamu"/>
              <w:numPr>
                <w:ilvl w:val="0"/>
                <w:numId w:val="1"/>
              </w:numPr>
              <w:spacing w:after="0" w:line="264" w:lineRule="auto"/>
              <w:ind w:left="213" w:hanging="213"/>
              <w:contextualSpacing w:val="0"/>
              <w:jc w:val="both"/>
              <w:rPr>
                <w:rFonts w:eastAsia="Calibri" w:cstheme="minorHAnsi"/>
                <w:bCs/>
                <w:sz w:val="24"/>
                <w:szCs w:val="24"/>
              </w:rPr>
            </w:pPr>
            <w:r w:rsidRPr="00372410">
              <w:rPr>
                <w:rFonts w:eastAsia="Calibri" w:cstheme="minorHAnsi"/>
                <w:bCs/>
                <w:sz w:val="24"/>
                <w:szCs w:val="24"/>
              </w:rPr>
              <w:t xml:space="preserve">pri výdavku do 5 tis. eur (§ 1 ods. 14 ZVO) vyhlásenie </w:t>
            </w:r>
            <w:r w:rsidR="00C212FE">
              <w:rPr>
                <w:rFonts w:eastAsia="Calibri" w:cstheme="minorHAnsi"/>
                <w:bCs/>
                <w:sz w:val="24"/>
                <w:szCs w:val="24"/>
              </w:rPr>
              <w:t>užívateľa</w:t>
            </w:r>
            <w:r w:rsidRPr="00372410">
              <w:rPr>
                <w:rFonts w:eastAsia="Calibri" w:cstheme="minorHAnsi"/>
                <w:bCs/>
                <w:sz w:val="24"/>
                <w:szCs w:val="24"/>
              </w:rPr>
              <w:t xml:space="preserve"> že v priebehu kalendárneho roka neobstaráva rovnaký predmet zákazky v celkovej hodnote vyššej ako 5 000 eur bez DPH.</w:t>
            </w:r>
            <w:bookmarkEnd w:id="3"/>
          </w:p>
          <w:p w14:paraId="437EC6DB" w14:textId="77777777" w:rsidR="003B1EDC" w:rsidRPr="00372410" w:rsidRDefault="003B1EDC" w:rsidP="003B1EDC">
            <w:pPr>
              <w:spacing w:after="0" w:line="264" w:lineRule="auto"/>
              <w:rPr>
                <w:rFonts w:eastAsia="Calibri" w:cstheme="minorHAnsi"/>
                <w:bCs/>
                <w:sz w:val="24"/>
                <w:szCs w:val="24"/>
              </w:rPr>
            </w:pPr>
            <w:r w:rsidRPr="00372410">
              <w:rPr>
                <w:rFonts w:eastAsia="Calibri" w:cstheme="minorHAnsi"/>
                <w:bCs/>
                <w:sz w:val="24"/>
                <w:szCs w:val="24"/>
                <w:u w:val="single"/>
              </w:rPr>
              <w:t>Potvrdenie o koeficiente k odpočítateľnej DPH</w:t>
            </w:r>
            <w:r w:rsidRPr="00372410">
              <w:rPr>
                <w:rFonts w:eastAsia="Calibri" w:cstheme="minorHAnsi"/>
                <w:bCs/>
                <w:sz w:val="24"/>
                <w:szCs w:val="24"/>
              </w:rPr>
              <w:t xml:space="preserve"> (ak relevantné)</w:t>
            </w:r>
          </w:p>
          <w:p w14:paraId="719F8B02" w14:textId="77777777" w:rsidR="003B1EDC" w:rsidRPr="00372410" w:rsidRDefault="003B1EDC" w:rsidP="003B1EDC">
            <w:pPr>
              <w:spacing w:after="0" w:line="264" w:lineRule="auto"/>
              <w:rPr>
                <w:rFonts w:eastAsia="Calibri" w:cstheme="minorHAnsi"/>
                <w:bCs/>
                <w:sz w:val="24"/>
                <w:szCs w:val="24"/>
              </w:rPr>
            </w:pPr>
          </w:p>
        </w:tc>
      </w:tr>
      <w:tr w:rsidR="00030F70" w:rsidRPr="00B1380B" w14:paraId="6E03E1E7" w14:textId="77777777" w:rsidTr="00030F70">
        <w:tc>
          <w:tcPr>
            <w:tcW w:w="5000" w:type="pct"/>
            <w:hideMark/>
          </w:tcPr>
          <w:p w14:paraId="1CAEE11B" w14:textId="77777777" w:rsidR="00030F70" w:rsidRPr="00372410" w:rsidRDefault="00030F70" w:rsidP="00030F70">
            <w:pPr>
              <w:spacing w:after="0" w:line="264" w:lineRule="auto"/>
              <w:rPr>
                <w:rFonts w:eastAsia="Calibri" w:cstheme="minorHAnsi"/>
                <w:bCs/>
                <w:sz w:val="24"/>
                <w:szCs w:val="24"/>
              </w:rPr>
            </w:pPr>
            <w:bookmarkStart w:id="4" w:name="RANGE!E8"/>
            <w:r w:rsidRPr="00372410">
              <w:rPr>
                <w:rFonts w:eastAsia="Times New Roman" w:cstheme="minorHAnsi"/>
                <w:b/>
                <w:bCs/>
                <w:color w:val="000000"/>
                <w:spacing w:val="-12"/>
                <w:sz w:val="24"/>
                <w:szCs w:val="24"/>
                <w:lang w:eastAsia="sk-SK"/>
              </w:rPr>
              <w:t>Doklady o úhrade</w:t>
            </w:r>
            <w:r w:rsidRPr="00372410">
              <w:rPr>
                <w:rFonts w:eastAsia="Times New Roman" w:cstheme="minorHAnsi"/>
                <w:color w:val="000000"/>
                <w:spacing w:val="-12"/>
                <w:sz w:val="24"/>
                <w:szCs w:val="24"/>
                <w:lang w:eastAsia="sk-SK"/>
              </w:rPr>
              <w:t xml:space="preserve"> </w:t>
            </w:r>
            <w:r w:rsidRPr="00372410">
              <w:rPr>
                <w:rFonts w:eastAsia="Calibri" w:cstheme="minorHAnsi"/>
                <w:bCs/>
                <w:sz w:val="24"/>
                <w:szCs w:val="24"/>
              </w:rPr>
              <w:t>celej sumy účtovného dokladu dodávateľovi</w:t>
            </w:r>
            <w:bookmarkEnd w:id="4"/>
            <w:r w:rsidRPr="00372410">
              <w:rPr>
                <w:rFonts w:eastAsia="Calibri" w:cstheme="minorHAnsi"/>
                <w:bCs/>
                <w:sz w:val="24"/>
                <w:szCs w:val="24"/>
              </w:rPr>
              <w:t>:</w:t>
            </w:r>
          </w:p>
          <w:p w14:paraId="7BFE8366" w14:textId="77777777" w:rsidR="00030F70" w:rsidRPr="00372410" w:rsidRDefault="00030F70" w:rsidP="00030F70">
            <w:pPr>
              <w:pStyle w:val="Odsekzoznamu"/>
              <w:numPr>
                <w:ilvl w:val="0"/>
                <w:numId w:val="1"/>
              </w:numPr>
              <w:spacing w:after="0" w:line="264" w:lineRule="auto"/>
              <w:ind w:left="212" w:hanging="212"/>
              <w:jc w:val="both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372410">
              <w:rPr>
                <w:rFonts w:eastAsia="Calibri" w:cstheme="minorHAnsi"/>
                <w:bCs/>
                <w:sz w:val="24"/>
                <w:szCs w:val="24"/>
              </w:rPr>
              <w:t>výpis z BÚ v prípade bezhotovostnej úhrady výdavku.</w:t>
            </w:r>
          </w:p>
        </w:tc>
      </w:tr>
      <w:tr w:rsidR="00030F70" w:rsidRPr="00E54371" w14:paraId="28BE543C" w14:textId="77777777" w:rsidTr="00030F70">
        <w:trPr>
          <w:trHeight w:val="440"/>
        </w:trPr>
        <w:tc>
          <w:tcPr>
            <w:tcW w:w="5000" w:type="pct"/>
            <w:hideMark/>
          </w:tcPr>
          <w:p w14:paraId="25FE52E1" w14:textId="77777777" w:rsidR="00030F70" w:rsidRPr="00372410" w:rsidRDefault="00030F70" w:rsidP="00030F70">
            <w:pPr>
              <w:spacing w:after="0" w:line="264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sk-SK"/>
              </w:rPr>
            </w:pPr>
            <w:bookmarkStart w:id="5" w:name="RANGE!E9"/>
            <w:r w:rsidRPr="00372410">
              <w:rPr>
                <w:rFonts w:eastAsia="Times New Roman" w:cstheme="minorHAnsi"/>
                <w:b/>
                <w:bCs/>
                <w:color w:val="000000"/>
                <w:spacing w:val="-12"/>
                <w:sz w:val="24"/>
                <w:szCs w:val="24"/>
                <w:lang w:eastAsia="sk-SK"/>
              </w:rPr>
              <w:t xml:space="preserve">Doklad o základnej finančnej kontrole </w:t>
            </w:r>
            <w:r w:rsidRPr="00372410">
              <w:rPr>
                <w:rFonts w:eastAsia="Calibri" w:cstheme="minorHAnsi"/>
                <w:bCs/>
                <w:sz w:val="24"/>
                <w:szCs w:val="24"/>
              </w:rPr>
              <w:t>účtovného dokladu a jeho úhrady od subjektov, na ktoré sa vzťahuje  § 7 zákona o finančnej kontrole</w:t>
            </w:r>
            <w:r w:rsidRPr="00372410">
              <w:rPr>
                <w:rFonts w:eastAsia="Times New Roman" w:cstheme="minorHAnsi"/>
                <w:bCs/>
                <w:color w:val="000000"/>
                <w:spacing w:val="-12"/>
                <w:sz w:val="24"/>
                <w:szCs w:val="24"/>
                <w:lang w:eastAsia="sk-SK"/>
              </w:rPr>
              <w:t xml:space="preserve">   </w:t>
            </w:r>
            <w:r w:rsidRPr="00372410">
              <w:rPr>
                <w:rFonts w:eastAsia="Times New Roman" w:cstheme="minorHAnsi"/>
                <w:b/>
                <w:bCs/>
                <w:color w:val="000000"/>
                <w:spacing w:val="-12"/>
                <w:sz w:val="24"/>
                <w:szCs w:val="24"/>
                <w:lang w:eastAsia="sk-SK"/>
              </w:rPr>
              <w:t xml:space="preserve"> </w:t>
            </w:r>
            <w:bookmarkEnd w:id="5"/>
          </w:p>
        </w:tc>
      </w:tr>
      <w:tr w:rsidR="00030F70" w:rsidRPr="00E54371" w14:paraId="0135F1A0" w14:textId="77777777" w:rsidTr="00030F70">
        <w:trPr>
          <w:trHeight w:val="676"/>
        </w:trPr>
        <w:tc>
          <w:tcPr>
            <w:tcW w:w="5000" w:type="pct"/>
            <w:hideMark/>
          </w:tcPr>
          <w:p w14:paraId="28B25B1D" w14:textId="77777777" w:rsidR="00030F70" w:rsidRPr="00372410" w:rsidRDefault="00030F70" w:rsidP="00030F70">
            <w:pPr>
              <w:spacing w:after="0" w:line="264" w:lineRule="auto"/>
              <w:rPr>
                <w:rFonts w:eastAsia="Calibri" w:cstheme="minorHAnsi"/>
                <w:b/>
                <w:bCs/>
                <w:sz w:val="24"/>
                <w:szCs w:val="24"/>
              </w:rPr>
            </w:pPr>
            <w:r w:rsidRPr="00372410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Realizácia: </w:t>
            </w:r>
          </w:p>
          <w:p w14:paraId="5D5E2ECA" w14:textId="77777777" w:rsidR="00030F70" w:rsidRPr="00372410" w:rsidRDefault="00030F70" w:rsidP="00825790">
            <w:pPr>
              <w:pStyle w:val="Odsekzoznamu"/>
              <w:numPr>
                <w:ilvl w:val="0"/>
                <w:numId w:val="1"/>
              </w:numPr>
              <w:spacing w:after="0" w:line="264" w:lineRule="auto"/>
              <w:ind w:left="208" w:hanging="218"/>
              <w:contextualSpacing w:val="0"/>
              <w:jc w:val="both"/>
              <w:rPr>
                <w:rFonts w:eastAsia="Calibri" w:cstheme="minorHAnsi"/>
                <w:bCs/>
                <w:sz w:val="24"/>
                <w:szCs w:val="24"/>
              </w:rPr>
            </w:pPr>
            <w:r w:rsidRPr="00372410">
              <w:rPr>
                <w:rFonts w:eastAsia="Calibri" w:cstheme="minorHAnsi"/>
                <w:bCs/>
                <w:sz w:val="24"/>
                <w:szCs w:val="24"/>
              </w:rPr>
              <w:t>fotodokumentácia zrealizovaných položiek</w:t>
            </w:r>
            <w:r w:rsidR="001E320E" w:rsidRPr="00372410">
              <w:rPr>
                <w:rFonts w:eastAsia="Calibri" w:cstheme="minorHAnsi"/>
                <w:bCs/>
                <w:sz w:val="24"/>
                <w:szCs w:val="24"/>
              </w:rPr>
              <w:t xml:space="preserve"> max. </w:t>
            </w:r>
            <w:r w:rsidR="00825790" w:rsidRPr="00372410">
              <w:rPr>
                <w:rFonts w:eastAsia="Calibri" w:cstheme="minorHAnsi"/>
                <w:bCs/>
                <w:sz w:val="24"/>
                <w:szCs w:val="24"/>
              </w:rPr>
              <w:t>3 fotografie</w:t>
            </w:r>
          </w:p>
        </w:tc>
      </w:tr>
    </w:tbl>
    <w:p w14:paraId="0D832C5E" w14:textId="77777777" w:rsidR="00255EEE" w:rsidRDefault="00255EEE" w:rsidP="00A87A1E">
      <w:pPr>
        <w:jc w:val="left"/>
        <w:rPr>
          <w:rFonts w:ascii="Times New Roman" w:hAnsi="Times New Roman" w:cs="Times New Roman"/>
        </w:rPr>
      </w:pPr>
    </w:p>
    <w:tbl>
      <w:tblPr>
        <w:tblStyle w:val="Mriekatabuky"/>
        <w:tblpPr w:leftFromText="141" w:rightFromText="141" w:vertAnchor="text" w:horzAnchor="margin" w:tblpX="69" w:tblpY="74"/>
        <w:tblW w:w="4928" w:type="pct"/>
        <w:tblLook w:val="04A0" w:firstRow="1" w:lastRow="0" w:firstColumn="1" w:lastColumn="0" w:noHBand="0" w:noVBand="1"/>
      </w:tblPr>
      <w:tblGrid>
        <w:gridCol w:w="4107"/>
        <w:gridCol w:w="9685"/>
      </w:tblGrid>
      <w:tr w:rsidR="000B3792" w:rsidRPr="00E03067" w14:paraId="36C4B610" w14:textId="77777777" w:rsidTr="00D870E4">
        <w:trPr>
          <w:trHeight w:val="416"/>
        </w:trPr>
        <w:tc>
          <w:tcPr>
            <w:tcW w:w="5000" w:type="pct"/>
            <w:gridSpan w:val="2"/>
            <w:shd w:val="clear" w:color="auto" w:fill="0070C0"/>
            <w:vAlign w:val="center"/>
          </w:tcPr>
          <w:p w14:paraId="7C49D030" w14:textId="77777777" w:rsidR="000B3792" w:rsidRPr="00372410" w:rsidRDefault="000B3792" w:rsidP="001E320E">
            <w:pPr>
              <w:pStyle w:val="Odsekzoznamu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72410">
              <w:rPr>
                <w:rFonts w:eastAsia="Times New Roman" w:cstheme="minorHAnsi"/>
                <w:b/>
                <w:bCs/>
                <w:color w:val="FFFF00"/>
                <w:sz w:val="24"/>
                <w:szCs w:val="24"/>
                <w:lang w:eastAsia="sk-SK"/>
              </w:rPr>
              <w:lastRenderedPageBreak/>
              <w:t>Zoznam náležitostí predkladanej dokumentácie k </w:t>
            </w:r>
            <w:r w:rsidR="00255EEE" w:rsidRPr="00372410">
              <w:rPr>
                <w:rFonts w:eastAsia="Times New Roman" w:cstheme="minorHAnsi"/>
                <w:b/>
                <w:bCs/>
                <w:color w:val="FFFF00"/>
                <w:sz w:val="24"/>
                <w:szCs w:val="24"/>
                <w:lang w:eastAsia="sk-SK"/>
              </w:rPr>
              <w:t>ž</w:t>
            </w:r>
            <w:r w:rsidRPr="00372410">
              <w:rPr>
                <w:rFonts w:eastAsia="Times New Roman" w:cstheme="minorHAnsi"/>
                <w:b/>
                <w:bCs/>
                <w:color w:val="FFFF00"/>
                <w:sz w:val="24"/>
                <w:szCs w:val="24"/>
                <w:lang w:eastAsia="sk-SK"/>
              </w:rPr>
              <w:t xml:space="preserve">iadosti o úhradu </w:t>
            </w:r>
          </w:p>
        </w:tc>
      </w:tr>
      <w:tr w:rsidR="000B3792" w:rsidRPr="00E03067" w14:paraId="51545B50" w14:textId="77777777" w:rsidTr="0007188F">
        <w:tc>
          <w:tcPr>
            <w:tcW w:w="1489" w:type="pct"/>
            <w:shd w:val="clear" w:color="auto" w:fill="92D050"/>
            <w:vAlign w:val="center"/>
          </w:tcPr>
          <w:p w14:paraId="33896658" w14:textId="77777777" w:rsidR="000B3792" w:rsidRPr="00372410" w:rsidRDefault="000B3792" w:rsidP="00D870E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72410">
              <w:rPr>
                <w:rFonts w:cstheme="minorHAnsi"/>
                <w:b/>
                <w:sz w:val="24"/>
                <w:szCs w:val="24"/>
              </w:rPr>
              <w:t>Dokument</w:t>
            </w:r>
          </w:p>
        </w:tc>
        <w:tc>
          <w:tcPr>
            <w:tcW w:w="3511" w:type="pct"/>
            <w:shd w:val="clear" w:color="auto" w:fill="92D050"/>
            <w:vAlign w:val="center"/>
          </w:tcPr>
          <w:p w14:paraId="39281257" w14:textId="77777777" w:rsidR="000B3792" w:rsidRPr="00372410" w:rsidRDefault="000B3792" w:rsidP="00D870E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72410">
              <w:rPr>
                <w:rFonts w:cstheme="minorHAnsi"/>
                <w:b/>
                <w:sz w:val="24"/>
                <w:szCs w:val="24"/>
              </w:rPr>
              <w:t>Náležitosti</w:t>
            </w:r>
          </w:p>
        </w:tc>
      </w:tr>
      <w:tr w:rsidR="000B3792" w14:paraId="517EEF78" w14:textId="77777777" w:rsidTr="0007188F">
        <w:tc>
          <w:tcPr>
            <w:tcW w:w="1489" w:type="pct"/>
            <w:vMerge w:val="restart"/>
          </w:tcPr>
          <w:p w14:paraId="2C3FDF62" w14:textId="77777777" w:rsidR="000B3792" w:rsidRPr="00372410" w:rsidRDefault="000B3792" w:rsidP="00D74265">
            <w:pPr>
              <w:spacing w:after="200" w:line="276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sk-SK"/>
              </w:rPr>
            </w:pPr>
          </w:p>
          <w:p w14:paraId="29698BD8" w14:textId="77777777" w:rsidR="000B3792" w:rsidRPr="00372410" w:rsidRDefault="000B3792" w:rsidP="00D74265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cstheme="minorHAnsi"/>
                <w:b/>
                <w:sz w:val="24"/>
                <w:szCs w:val="24"/>
              </w:rPr>
            </w:pPr>
            <w:r w:rsidRPr="00372410">
              <w:rPr>
                <w:rFonts w:eastAsia="Times New Roman" w:cstheme="minorHAnsi"/>
                <w:b/>
                <w:color w:val="000000"/>
                <w:sz w:val="24"/>
                <w:szCs w:val="24"/>
                <w:lang w:eastAsia="sk-SK"/>
              </w:rPr>
              <w:t>Spôsob overenia dokumentu</w:t>
            </w:r>
          </w:p>
        </w:tc>
        <w:tc>
          <w:tcPr>
            <w:tcW w:w="3511" w:type="pct"/>
            <w:vAlign w:val="center"/>
          </w:tcPr>
          <w:p w14:paraId="51269DC2" w14:textId="77777777" w:rsidR="000B3792" w:rsidRPr="00372410" w:rsidRDefault="000B3792" w:rsidP="000B3792">
            <w:pPr>
              <w:spacing w:before="60" w:after="60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  <w:r w:rsidRPr="00372410"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  <w:t xml:space="preserve">Všetky faktúry a ich prílohy, vrátane dobropisov majú byť označené okrem užívateľa aj pečiatkou a podpisom dodávateľa (ak užívateľ disponuje pečiatkou). </w:t>
            </w:r>
          </w:p>
        </w:tc>
      </w:tr>
      <w:tr w:rsidR="000B3792" w14:paraId="19D1DE5E" w14:textId="77777777" w:rsidTr="0007188F">
        <w:tc>
          <w:tcPr>
            <w:tcW w:w="1489" w:type="pct"/>
            <w:vMerge/>
          </w:tcPr>
          <w:p w14:paraId="0DB5C030" w14:textId="77777777" w:rsidR="000B3792" w:rsidRPr="00372410" w:rsidRDefault="000B3792" w:rsidP="00D74265">
            <w:pPr>
              <w:spacing w:after="20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511" w:type="pct"/>
            <w:vAlign w:val="center"/>
          </w:tcPr>
          <w:p w14:paraId="109AB301" w14:textId="77777777" w:rsidR="000B3792" w:rsidRPr="00372410" w:rsidRDefault="000B3792" w:rsidP="000B3792">
            <w:pPr>
              <w:spacing w:before="60" w:after="60"/>
              <w:jc w:val="both"/>
              <w:rPr>
                <w:rFonts w:cstheme="minorHAnsi"/>
                <w:sz w:val="24"/>
                <w:szCs w:val="24"/>
              </w:rPr>
            </w:pPr>
            <w:r w:rsidRPr="00372410"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  <w:t xml:space="preserve">Všetky dokumenty požadované v originálnom vyhotovení okrem </w:t>
            </w:r>
            <w:r w:rsidR="004B2BFC" w:rsidRPr="00372410"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  <w:t>ž</w:t>
            </w:r>
            <w:r w:rsidRPr="00372410"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  <w:t>iadosti o</w:t>
            </w:r>
            <w:r w:rsidR="00E013AB"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  <w:t> </w:t>
            </w:r>
            <w:r w:rsidRPr="00372410"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  <w:t>úhradu</w:t>
            </w:r>
            <w:r w:rsidR="00E013AB"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  <w:t>,</w:t>
            </w:r>
            <w:r w:rsidR="004B2BFC" w:rsidRPr="00372410"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  <w:t xml:space="preserve"> </w:t>
            </w:r>
            <w:r w:rsidRPr="00372410"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  <w:t>môžu byť predložené ako fotokópia overená podpisom užívateľa a pečiatkou užívateľa (ak ňou disponuje).</w:t>
            </w:r>
          </w:p>
        </w:tc>
      </w:tr>
      <w:tr w:rsidR="000B3792" w14:paraId="474D411C" w14:textId="77777777" w:rsidTr="0007188F">
        <w:tc>
          <w:tcPr>
            <w:tcW w:w="1489" w:type="pct"/>
            <w:vMerge/>
          </w:tcPr>
          <w:p w14:paraId="234C8E0C" w14:textId="77777777" w:rsidR="000B3792" w:rsidRPr="00372410" w:rsidRDefault="000B3792" w:rsidP="00D7426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511" w:type="pct"/>
            <w:vAlign w:val="center"/>
          </w:tcPr>
          <w:p w14:paraId="4AF22A4A" w14:textId="77777777" w:rsidR="000B3792" w:rsidRPr="00372410" w:rsidRDefault="000B3792" w:rsidP="00D870E4">
            <w:pPr>
              <w:spacing w:before="60" w:after="60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  <w:r w:rsidRPr="00372410"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  <w:t>Pri rozsiahlej dokumentácii je možné predložiť zviazané kópie potvrdené podpisom štatutárneho orgánu alebo ním poverenej osoby na prvej a poslednej strane zviazaného dokumentu.</w:t>
            </w:r>
          </w:p>
        </w:tc>
      </w:tr>
      <w:tr w:rsidR="000B3792" w14:paraId="7E06E837" w14:textId="77777777" w:rsidTr="0007188F">
        <w:tc>
          <w:tcPr>
            <w:tcW w:w="1489" w:type="pct"/>
          </w:tcPr>
          <w:p w14:paraId="79C79C0C" w14:textId="77777777" w:rsidR="000B3792" w:rsidRPr="00372410" w:rsidRDefault="000B3792" w:rsidP="00D74265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cstheme="minorHAnsi"/>
                <w:sz w:val="24"/>
                <w:szCs w:val="24"/>
              </w:rPr>
            </w:pPr>
            <w:r w:rsidRPr="00372410">
              <w:rPr>
                <w:rFonts w:eastAsia="Times New Roman" w:cstheme="minorHAnsi"/>
                <w:b/>
                <w:color w:val="000000"/>
                <w:sz w:val="24"/>
                <w:szCs w:val="24"/>
                <w:lang w:eastAsia="sk-SK"/>
              </w:rPr>
              <w:t>Sprievodný list a iná korešpondencia</w:t>
            </w:r>
          </w:p>
        </w:tc>
        <w:tc>
          <w:tcPr>
            <w:tcW w:w="3511" w:type="pct"/>
            <w:vAlign w:val="center"/>
          </w:tcPr>
          <w:p w14:paraId="79BA6022" w14:textId="77777777" w:rsidR="000B3792" w:rsidRPr="00372410" w:rsidRDefault="000B3792" w:rsidP="00E013AB">
            <w:pPr>
              <w:spacing w:before="60" w:after="60"/>
              <w:jc w:val="both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sk-SK"/>
              </w:rPr>
            </w:pPr>
            <w:r w:rsidRPr="00372410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sk-SK"/>
              </w:rPr>
              <w:t xml:space="preserve">Má o. i. obsahovať identifikáciu </w:t>
            </w:r>
            <w:r w:rsidR="00E013AB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sk-SK"/>
              </w:rPr>
              <w:t>zmluvy</w:t>
            </w:r>
            <w:r w:rsidR="00E40557" w:rsidRPr="00372410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sk-SK"/>
              </w:rPr>
              <w:t xml:space="preserve"> o</w:t>
            </w:r>
            <w:r w:rsidR="00E013AB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sk-SK"/>
              </w:rPr>
              <w:t> poskytnutí finančných prostriedkov</w:t>
            </w:r>
            <w:r w:rsidR="00E40557" w:rsidRPr="00372410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sk-SK"/>
              </w:rPr>
              <w:t xml:space="preserve"> z</w:t>
            </w:r>
            <w:r w:rsidR="00E013AB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sk-SK"/>
              </w:rPr>
              <w:t> </w:t>
            </w:r>
            <w:r w:rsidR="00E40557" w:rsidRPr="00372410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sk-SK"/>
              </w:rPr>
              <w:t>príspevku</w:t>
            </w:r>
            <w:r w:rsidR="00E013AB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sk-SK"/>
              </w:rPr>
              <w:t xml:space="preserve"> </w:t>
            </w:r>
            <w:r w:rsidR="001E320E" w:rsidRPr="00372410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sk-SK"/>
              </w:rPr>
              <w:t>medzi užívateľom a</w:t>
            </w:r>
            <w:r w:rsidR="0003298C" w:rsidRPr="00372410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sk-SK"/>
              </w:rPr>
              <w:t> samosprávnym krajom</w:t>
            </w:r>
            <w:r w:rsidR="00E013AB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sk-SK"/>
              </w:rPr>
              <w:t>, názov projektu.</w:t>
            </w:r>
          </w:p>
        </w:tc>
      </w:tr>
      <w:tr w:rsidR="000B3792" w14:paraId="62D603EE" w14:textId="77777777" w:rsidTr="0007188F">
        <w:tc>
          <w:tcPr>
            <w:tcW w:w="1489" w:type="pct"/>
          </w:tcPr>
          <w:p w14:paraId="6A078D86" w14:textId="77777777" w:rsidR="000B3792" w:rsidRPr="00372410" w:rsidRDefault="000B3792" w:rsidP="00D74265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cstheme="minorHAnsi"/>
                <w:sz w:val="24"/>
                <w:szCs w:val="24"/>
              </w:rPr>
            </w:pPr>
            <w:r w:rsidRPr="00372410">
              <w:rPr>
                <w:rFonts w:eastAsia="Times New Roman" w:cstheme="minorHAnsi"/>
                <w:b/>
                <w:color w:val="000000"/>
                <w:sz w:val="24"/>
                <w:szCs w:val="24"/>
                <w:lang w:eastAsia="sk-SK"/>
              </w:rPr>
              <w:t xml:space="preserve">Formulár </w:t>
            </w:r>
            <w:r w:rsidR="004B2BFC" w:rsidRPr="00372410">
              <w:rPr>
                <w:rFonts w:eastAsia="Times New Roman" w:cstheme="minorHAnsi"/>
                <w:b/>
                <w:color w:val="000000"/>
                <w:sz w:val="24"/>
                <w:szCs w:val="24"/>
                <w:lang w:eastAsia="sk-SK"/>
              </w:rPr>
              <w:t>ž</w:t>
            </w:r>
            <w:r w:rsidRPr="00372410">
              <w:rPr>
                <w:rFonts w:eastAsia="Times New Roman" w:cstheme="minorHAnsi"/>
                <w:b/>
                <w:color w:val="000000"/>
                <w:sz w:val="24"/>
                <w:szCs w:val="24"/>
                <w:lang w:eastAsia="sk-SK"/>
              </w:rPr>
              <w:t>iadosti o úhradu</w:t>
            </w:r>
          </w:p>
        </w:tc>
        <w:tc>
          <w:tcPr>
            <w:tcW w:w="3511" w:type="pct"/>
            <w:vAlign w:val="center"/>
          </w:tcPr>
          <w:p w14:paraId="3ECD3E26" w14:textId="77777777" w:rsidR="000B3792" w:rsidRPr="00372410" w:rsidRDefault="001E320E" w:rsidP="00A828CB">
            <w:pPr>
              <w:spacing w:before="60" w:after="60"/>
              <w:jc w:val="both"/>
              <w:rPr>
                <w:rFonts w:cstheme="minorHAnsi"/>
                <w:sz w:val="24"/>
                <w:szCs w:val="24"/>
              </w:rPr>
            </w:pPr>
            <w:r w:rsidRPr="00372410">
              <w:rPr>
                <w:rFonts w:eastAsia="Times New Roman" w:cstheme="minorHAnsi"/>
                <w:bCs/>
                <w:sz w:val="24"/>
                <w:szCs w:val="24"/>
                <w:lang w:eastAsia="sk-SK"/>
              </w:rPr>
              <w:t>Užívateľ vy</w:t>
            </w:r>
            <w:r w:rsidR="004B2BFC" w:rsidRPr="00372410">
              <w:rPr>
                <w:rFonts w:eastAsia="Times New Roman" w:cstheme="minorHAnsi"/>
                <w:bCs/>
                <w:sz w:val="24"/>
                <w:szCs w:val="24"/>
                <w:lang w:eastAsia="sk-SK"/>
              </w:rPr>
              <w:t xml:space="preserve">pĺňa náležitosti formulára. </w:t>
            </w:r>
          </w:p>
        </w:tc>
      </w:tr>
      <w:tr w:rsidR="000B3792" w14:paraId="6E43BE57" w14:textId="77777777" w:rsidTr="0007188F">
        <w:tc>
          <w:tcPr>
            <w:tcW w:w="1489" w:type="pct"/>
            <w:vMerge w:val="restart"/>
          </w:tcPr>
          <w:p w14:paraId="4761B048" w14:textId="77777777" w:rsidR="000B3792" w:rsidRPr="00372410" w:rsidRDefault="000B3792" w:rsidP="00D74265">
            <w:pPr>
              <w:spacing w:after="200" w:line="276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sk-SK"/>
              </w:rPr>
            </w:pPr>
          </w:p>
          <w:p w14:paraId="09B48670" w14:textId="77777777" w:rsidR="000B3792" w:rsidRPr="00372410" w:rsidRDefault="000B3792" w:rsidP="00D74265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eastAsia="Times New Roman" w:cstheme="minorHAnsi"/>
                <w:b/>
                <w:color w:val="000000"/>
                <w:sz w:val="24"/>
                <w:szCs w:val="24"/>
                <w:lang w:eastAsia="sk-SK"/>
              </w:rPr>
            </w:pPr>
            <w:r w:rsidRPr="00372410">
              <w:rPr>
                <w:rFonts w:eastAsia="Times New Roman" w:cstheme="minorHAnsi"/>
                <w:b/>
                <w:color w:val="000000"/>
                <w:sz w:val="24"/>
                <w:szCs w:val="24"/>
                <w:lang w:eastAsia="sk-SK"/>
              </w:rPr>
              <w:t>Účtovný doklad:</w:t>
            </w:r>
          </w:p>
          <w:p w14:paraId="6D9626B7" w14:textId="68D1D8A4" w:rsidR="000B3792" w:rsidRPr="00372410" w:rsidRDefault="000B3792" w:rsidP="00D74265">
            <w:pPr>
              <w:spacing w:after="200" w:line="276" w:lineRule="auto"/>
              <w:rPr>
                <w:rFonts w:cstheme="minorHAnsi"/>
                <w:sz w:val="24"/>
                <w:szCs w:val="24"/>
              </w:rPr>
            </w:pPr>
            <w:r w:rsidRPr="00372410">
              <w:rPr>
                <w:rFonts w:eastAsia="Calibri" w:cstheme="minorHAnsi"/>
                <w:bCs/>
                <w:sz w:val="24"/>
                <w:szCs w:val="24"/>
              </w:rPr>
              <w:t xml:space="preserve">faktúra, dobropis, </w:t>
            </w:r>
            <w:ins w:id="6" w:author="Bagiová Tatiana" w:date="2026-01-30T10:16:00Z" w16du:dateUtc="2026-01-30T09:16:00Z">
              <w:r w:rsidR="00745660" w:rsidRPr="00357B23">
                <w:rPr>
                  <w:rFonts w:eastAsia="Calibri" w:cstheme="minorHAnsi"/>
                  <w:bCs/>
                  <w:sz w:val="24"/>
                  <w:szCs w:val="24"/>
                </w:rPr>
                <w:t xml:space="preserve"> potvrdenie o zrealizovanej transakci</w:t>
              </w:r>
              <w:r w:rsidR="00745660">
                <w:rPr>
                  <w:rFonts w:eastAsia="Calibri" w:cstheme="minorHAnsi"/>
                  <w:bCs/>
                  <w:sz w:val="24"/>
                  <w:szCs w:val="24"/>
                </w:rPr>
                <w:t xml:space="preserve">i, </w:t>
              </w:r>
            </w:ins>
            <w:r w:rsidRPr="00372410">
              <w:rPr>
                <w:rFonts w:eastAsia="Calibri" w:cstheme="minorHAnsi"/>
                <w:bCs/>
                <w:sz w:val="24"/>
                <w:szCs w:val="24"/>
              </w:rPr>
              <w:t>pokladničný doklad o úhrade v hotovosti, v relevantných prípadoch aj mandátna alebo príkazná zmluva</w:t>
            </w:r>
          </w:p>
        </w:tc>
        <w:tc>
          <w:tcPr>
            <w:tcW w:w="3511" w:type="pct"/>
            <w:vAlign w:val="center"/>
          </w:tcPr>
          <w:p w14:paraId="345824E1" w14:textId="77777777" w:rsidR="000B3792" w:rsidRPr="00372410" w:rsidRDefault="000B3792" w:rsidP="00D870E4">
            <w:pPr>
              <w:spacing w:before="60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  <w:r w:rsidRPr="00372410"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  <w:t>Štandardné náležitosti v súlade so zákonom č. 431/2002 Z. z. o účtovníctve a zákonom č. 222/2004 Z .z. o dani z pridanej hodnoty, ktoré musia byť v súlade s údajmi v dodávateľských zmluvách v znení aktuálnych dodatk</w:t>
            </w:r>
            <w:r w:rsidR="00E013AB"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  <w:t>ov a so zmluvou o poskytnutí finančných prostriedkov z príspevku</w:t>
            </w:r>
            <w:r w:rsidRPr="00372410"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  <w:t>:</w:t>
            </w:r>
          </w:p>
          <w:p w14:paraId="348BA2E2" w14:textId="77777777" w:rsidR="000B3792" w:rsidRPr="00372410" w:rsidRDefault="000B3792" w:rsidP="000B3792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153" w:hanging="142"/>
              <w:jc w:val="both"/>
              <w:rPr>
                <w:rFonts w:cstheme="minorHAnsi"/>
                <w:sz w:val="24"/>
                <w:szCs w:val="24"/>
              </w:rPr>
            </w:pPr>
            <w:r w:rsidRPr="00372410">
              <w:rPr>
                <w:rFonts w:cstheme="minorHAnsi"/>
                <w:sz w:val="24"/>
                <w:szCs w:val="24"/>
              </w:rPr>
              <w:t>názov, adresa, IČO, DIČ alebo IČ DPH, č. bankového účtu prijímateľa uvedený vo formáte IBAN,</w:t>
            </w:r>
          </w:p>
          <w:p w14:paraId="6BF47517" w14:textId="77777777" w:rsidR="000B3792" w:rsidRPr="00372410" w:rsidRDefault="000B3792" w:rsidP="000B3792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153" w:hanging="142"/>
              <w:jc w:val="both"/>
              <w:rPr>
                <w:rFonts w:cstheme="minorHAnsi"/>
                <w:sz w:val="24"/>
                <w:szCs w:val="24"/>
              </w:rPr>
            </w:pPr>
            <w:r w:rsidRPr="00372410">
              <w:rPr>
                <w:rFonts w:eastAsia="Calibri" w:cstheme="minorHAnsi"/>
                <w:bCs/>
                <w:sz w:val="24"/>
                <w:szCs w:val="24"/>
              </w:rPr>
              <w:t>názov a opis obsahu dokladov</w:t>
            </w:r>
            <w:r w:rsidRPr="00372410">
              <w:rPr>
                <w:rFonts w:eastAsia="Calibri" w:cstheme="minorHAnsi"/>
                <w:b/>
                <w:bCs/>
                <w:sz w:val="24"/>
                <w:szCs w:val="24"/>
              </w:rPr>
              <w:t>,</w:t>
            </w:r>
          </w:p>
          <w:p w14:paraId="1C3CEE04" w14:textId="77777777" w:rsidR="000B3792" w:rsidRPr="00372410" w:rsidRDefault="000B3792" w:rsidP="000B3792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153" w:hanging="142"/>
              <w:jc w:val="both"/>
              <w:rPr>
                <w:rFonts w:cstheme="minorHAnsi"/>
                <w:sz w:val="24"/>
                <w:szCs w:val="24"/>
              </w:rPr>
            </w:pPr>
            <w:r w:rsidRPr="00372410">
              <w:rPr>
                <w:rFonts w:eastAsia="Calibri" w:cstheme="minorHAnsi"/>
                <w:bCs/>
                <w:sz w:val="24"/>
                <w:szCs w:val="24"/>
              </w:rPr>
              <w:t>podrob</w:t>
            </w:r>
            <w:r w:rsidR="00675CAA" w:rsidRPr="00372410">
              <w:rPr>
                <w:rFonts w:eastAsia="Calibri" w:cstheme="minorHAnsi"/>
                <w:bCs/>
                <w:sz w:val="24"/>
                <w:szCs w:val="24"/>
              </w:rPr>
              <w:t xml:space="preserve">nú špecifikáciu dodaného tovaru </w:t>
            </w:r>
            <w:r w:rsidRPr="00372410">
              <w:rPr>
                <w:rFonts w:eastAsia="Calibri" w:cstheme="minorHAnsi"/>
                <w:bCs/>
                <w:sz w:val="24"/>
                <w:szCs w:val="24"/>
              </w:rPr>
              <w:t xml:space="preserve">– podľa druhu dodávky, </w:t>
            </w:r>
          </w:p>
          <w:p w14:paraId="6883D044" w14:textId="77777777" w:rsidR="000B3792" w:rsidRPr="00372410" w:rsidRDefault="000B3792" w:rsidP="000B3792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153" w:hanging="142"/>
              <w:jc w:val="both"/>
              <w:rPr>
                <w:rFonts w:cstheme="minorHAnsi"/>
                <w:sz w:val="24"/>
                <w:szCs w:val="24"/>
              </w:rPr>
            </w:pPr>
            <w:r w:rsidRPr="00372410">
              <w:rPr>
                <w:rFonts w:eastAsia="Calibri" w:cstheme="minorHAnsi"/>
                <w:bCs/>
                <w:sz w:val="24"/>
                <w:szCs w:val="24"/>
              </w:rPr>
              <w:t>jednotkov</w:t>
            </w:r>
            <w:r w:rsidRPr="00372410">
              <w:rPr>
                <w:rFonts w:cstheme="minorHAnsi"/>
                <w:bCs/>
                <w:sz w:val="24"/>
                <w:szCs w:val="24"/>
              </w:rPr>
              <w:t>ú</w:t>
            </w:r>
            <w:r w:rsidRPr="00372410">
              <w:rPr>
                <w:rFonts w:eastAsia="Calibri" w:cstheme="minorHAnsi"/>
                <w:bCs/>
                <w:sz w:val="24"/>
                <w:szCs w:val="24"/>
              </w:rPr>
              <w:t xml:space="preserve"> cen</w:t>
            </w:r>
            <w:r w:rsidRPr="00372410">
              <w:rPr>
                <w:rFonts w:cstheme="minorHAnsi"/>
                <w:bCs/>
                <w:sz w:val="24"/>
                <w:szCs w:val="24"/>
              </w:rPr>
              <w:t>u</w:t>
            </w:r>
            <w:r w:rsidRPr="00372410">
              <w:rPr>
                <w:rFonts w:eastAsia="Calibri" w:cstheme="minorHAnsi"/>
                <w:bCs/>
                <w:sz w:val="24"/>
                <w:szCs w:val="24"/>
              </w:rPr>
              <w:t>, množstv</w:t>
            </w:r>
            <w:r w:rsidRPr="00372410">
              <w:rPr>
                <w:rFonts w:cstheme="minorHAnsi"/>
                <w:bCs/>
                <w:sz w:val="24"/>
                <w:szCs w:val="24"/>
              </w:rPr>
              <w:t>o</w:t>
            </w:r>
            <w:r w:rsidRPr="00372410">
              <w:rPr>
                <w:rFonts w:eastAsia="Calibri" w:cstheme="minorHAnsi"/>
                <w:bCs/>
                <w:sz w:val="24"/>
                <w:szCs w:val="24"/>
              </w:rPr>
              <w:t xml:space="preserve"> dodávky, celkovú účtovanú čiastku bez DPH, DPH a spolu s DPH, </w:t>
            </w:r>
          </w:p>
          <w:p w14:paraId="23D99F1D" w14:textId="77777777" w:rsidR="000B3792" w:rsidRPr="00372410" w:rsidRDefault="000B3792" w:rsidP="000B3792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153" w:hanging="142"/>
              <w:jc w:val="both"/>
              <w:rPr>
                <w:rFonts w:cstheme="minorHAnsi"/>
                <w:sz w:val="24"/>
                <w:szCs w:val="24"/>
              </w:rPr>
            </w:pPr>
            <w:r w:rsidRPr="00372410">
              <w:rPr>
                <w:rFonts w:eastAsia="Calibri" w:cstheme="minorHAnsi"/>
                <w:bCs/>
                <w:sz w:val="24"/>
                <w:szCs w:val="24"/>
              </w:rPr>
              <w:t>informácia o prenesenej daňovej povinnosti, ak je príjemca plnenia povinným platcom dane,</w:t>
            </w:r>
          </w:p>
          <w:p w14:paraId="6EB9F047" w14:textId="5A7296AF" w:rsidR="005E0C4F" w:rsidRPr="00745660" w:rsidRDefault="000B3792" w:rsidP="00745660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153" w:hanging="142"/>
              <w:jc w:val="both"/>
              <w:rPr>
                <w:rFonts w:eastAsia="Calibri" w:cstheme="minorHAnsi"/>
                <w:sz w:val="24"/>
                <w:szCs w:val="24"/>
              </w:rPr>
            </w:pPr>
            <w:r w:rsidRPr="00372410">
              <w:rPr>
                <w:rFonts w:eastAsia="Calibri" w:cstheme="minorHAnsi"/>
                <w:bCs/>
                <w:sz w:val="24"/>
                <w:szCs w:val="24"/>
              </w:rPr>
              <w:t>údaje v účtovnom doklade a v jeho prílohách musia byť v</w:t>
            </w:r>
            <w:del w:id="7" w:author="Bagiová Tatiana" w:date="2026-01-29T14:50:00Z" w16du:dateUtc="2026-01-29T13:50:00Z">
              <w:r w:rsidRPr="00372410" w:rsidDel="005E0C4F">
                <w:rPr>
                  <w:rFonts w:eastAsia="Calibri" w:cstheme="minorHAnsi"/>
                  <w:bCs/>
                  <w:sz w:val="24"/>
                  <w:szCs w:val="24"/>
                </w:rPr>
                <w:delText> </w:delText>
              </w:r>
            </w:del>
            <w:ins w:id="8" w:author="Bagiová Tatiana" w:date="2026-01-29T14:50:00Z" w16du:dateUtc="2026-01-29T13:50:00Z">
              <w:r w:rsidR="005E0C4F">
                <w:rPr>
                  <w:rFonts w:eastAsia="Calibri" w:cstheme="minorHAnsi"/>
                  <w:bCs/>
                  <w:sz w:val="24"/>
                  <w:szCs w:val="24"/>
                </w:rPr>
                <w:t> </w:t>
              </w:r>
            </w:ins>
            <w:r w:rsidRPr="00372410">
              <w:rPr>
                <w:rFonts w:eastAsia="Calibri" w:cstheme="minorHAnsi"/>
                <w:bCs/>
                <w:sz w:val="24"/>
                <w:szCs w:val="24"/>
              </w:rPr>
              <w:t>súlade</w:t>
            </w:r>
            <w:del w:id="9" w:author="Bagiová Tatiana" w:date="2026-01-29T14:50:00Z" w16du:dateUtc="2026-01-29T13:50:00Z">
              <w:r w:rsidRPr="00372410" w:rsidDel="005E0C4F">
                <w:rPr>
                  <w:rFonts w:eastAsia="Calibri" w:cstheme="minorHAnsi"/>
                  <w:bCs/>
                  <w:sz w:val="24"/>
                  <w:szCs w:val="24"/>
                </w:rPr>
                <w:delText>.</w:delText>
              </w:r>
            </w:del>
            <w:ins w:id="10" w:author="Bagiová Tatiana" w:date="2026-01-30T13:39:00Z" w16du:dateUtc="2026-01-30T12:39:00Z">
              <w:r w:rsidR="00CE2F9B">
                <w:rPr>
                  <w:rFonts w:eastAsia="Calibri" w:cstheme="minorHAnsi"/>
                  <w:bCs/>
                  <w:sz w:val="24"/>
                  <w:szCs w:val="24"/>
                </w:rPr>
                <w:t>.</w:t>
              </w:r>
            </w:ins>
          </w:p>
        </w:tc>
      </w:tr>
      <w:tr w:rsidR="000B3792" w14:paraId="4DB5C0A2" w14:textId="77777777" w:rsidTr="0007188F">
        <w:tc>
          <w:tcPr>
            <w:tcW w:w="1489" w:type="pct"/>
            <w:vMerge/>
            <w:vAlign w:val="center"/>
          </w:tcPr>
          <w:p w14:paraId="37E9F4D6" w14:textId="77777777" w:rsidR="000B3792" w:rsidRPr="00372410" w:rsidRDefault="000B3792" w:rsidP="00D870E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511" w:type="pct"/>
            <w:vAlign w:val="center"/>
          </w:tcPr>
          <w:p w14:paraId="25627881" w14:textId="77777777" w:rsidR="000B3792" w:rsidRPr="00372410" w:rsidRDefault="000B3792" w:rsidP="00D870E4">
            <w:pPr>
              <w:jc w:val="both"/>
              <w:rPr>
                <w:rFonts w:cstheme="minorHAnsi"/>
                <w:sz w:val="24"/>
                <w:szCs w:val="24"/>
              </w:rPr>
            </w:pPr>
            <w:r w:rsidRPr="00372410"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  <w:t>Sumy zaokrúhlené na 2 desatinné miesta podľa funkcie ROUND (MS Excel).</w:t>
            </w:r>
          </w:p>
        </w:tc>
      </w:tr>
      <w:tr w:rsidR="000B3792" w14:paraId="092D5CB2" w14:textId="77777777" w:rsidTr="0007188F">
        <w:tc>
          <w:tcPr>
            <w:tcW w:w="1489" w:type="pct"/>
            <w:vMerge/>
            <w:vAlign w:val="center"/>
          </w:tcPr>
          <w:p w14:paraId="50ABE38A" w14:textId="77777777" w:rsidR="000B3792" w:rsidRPr="00372410" w:rsidRDefault="000B3792" w:rsidP="00D870E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511" w:type="pct"/>
            <w:vAlign w:val="center"/>
          </w:tcPr>
          <w:p w14:paraId="6D44F30E" w14:textId="77777777" w:rsidR="000B3792" w:rsidRPr="00372410" w:rsidRDefault="000B3792" w:rsidP="00036648">
            <w:pPr>
              <w:spacing w:before="60" w:after="60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  <w:r w:rsidRPr="00372410"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  <w:t xml:space="preserve">Akceptované sú faktúry vystavené na základe </w:t>
            </w:r>
            <w:r w:rsidR="00825790" w:rsidRPr="00372410"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  <w:t>dodávok</w:t>
            </w:r>
            <w:r w:rsidRPr="00372410"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  <w:t>.</w:t>
            </w:r>
          </w:p>
        </w:tc>
      </w:tr>
      <w:tr w:rsidR="000B3792" w14:paraId="1C3F4D35" w14:textId="77777777" w:rsidTr="0007188F">
        <w:tc>
          <w:tcPr>
            <w:tcW w:w="1489" w:type="pct"/>
            <w:vMerge/>
            <w:vAlign w:val="center"/>
          </w:tcPr>
          <w:p w14:paraId="2C49CED7" w14:textId="77777777" w:rsidR="000B3792" w:rsidRPr="00372410" w:rsidRDefault="000B3792" w:rsidP="00D870E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511" w:type="pct"/>
            <w:vAlign w:val="center"/>
          </w:tcPr>
          <w:p w14:paraId="2690CE19" w14:textId="77777777" w:rsidR="000B3792" w:rsidRPr="00372410" w:rsidRDefault="000B3792" w:rsidP="00E013AB">
            <w:pPr>
              <w:spacing w:before="60" w:after="60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  <w:r w:rsidRPr="00372410"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  <w:t xml:space="preserve">Ak je na faktúre uvedené, že faktúra je zároveň dodacím listom, </w:t>
            </w:r>
            <w:r w:rsidR="00E013AB"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  <w:t>vyšší územný celok</w:t>
            </w:r>
            <w:r w:rsidRPr="00372410"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  <w:t xml:space="preserve"> požaduje predloženie osobitného dodacieho listu len v prípade, ak na účtovnom doklade alebo preberacom protokole nie je uvedená dostatočná špecifikácia predmetu dodávky.</w:t>
            </w:r>
          </w:p>
        </w:tc>
      </w:tr>
      <w:tr w:rsidR="000B3792" w14:paraId="2271CAF7" w14:textId="77777777" w:rsidTr="0007188F">
        <w:tc>
          <w:tcPr>
            <w:tcW w:w="1489" w:type="pct"/>
            <w:vMerge/>
            <w:vAlign w:val="center"/>
          </w:tcPr>
          <w:p w14:paraId="43819F9A" w14:textId="77777777" w:rsidR="000B3792" w:rsidRPr="00372410" w:rsidRDefault="000B3792" w:rsidP="00D870E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511" w:type="pct"/>
            <w:vAlign w:val="center"/>
          </w:tcPr>
          <w:p w14:paraId="5ED4BD5F" w14:textId="77777777" w:rsidR="000B3792" w:rsidRPr="00372410" w:rsidRDefault="000B3792" w:rsidP="00212DB9">
            <w:pPr>
              <w:spacing w:before="60" w:after="60"/>
              <w:jc w:val="both"/>
              <w:rPr>
                <w:rFonts w:cstheme="minorHAnsi"/>
                <w:sz w:val="24"/>
                <w:szCs w:val="24"/>
              </w:rPr>
            </w:pPr>
            <w:r w:rsidRPr="00372410"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  <w:t xml:space="preserve">Účtovný doklad musí mať uvedené externé aj interné číslo dokladu podľa účtovníctva </w:t>
            </w:r>
            <w:r w:rsidR="00212DB9" w:rsidRPr="00372410"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  <w:t xml:space="preserve">užívateľa </w:t>
            </w:r>
            <w:r w:rsidRPr="00372410"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  <w:t>a dátum vyhotovenia dokladu.</w:t>
            </w:r>
          </w:p>
        </w:tc>
      </w:tr>
      <w:tr w:rsidR="000B3792" w14:paraId="4E46D7CA" w14:textId="77777777" w:rsidTr="0007188F">
        <w:tc>
          <w:tcPr>
            <w:tcW w:w="1489" w:type="pct"/>
          </w:tcPr>
          <w:p w14:paraId="02843D53" w14:textId="77777777" w:rsidR="000B3792" w:rsidRPr="00372410" w:rsidRDefault="000B3792" w:rsidP="00D74265">
            <w:pPr>
              <w:ind w:left="176" w:hanging="176"/>
              <w:rPr>
                <w:rFonts w:eastAsia="Times New Roman" w:cstheme="minorHAnsi"/>
                <w:color w:val="000000"/>
                <w:spacing w:val="-12"/>
                <w:sz w:val="24"/>
                <w:szCs w:val="24"/>
                <w:u w:val="single"/>
                <w:lang w:eastAsia="sk-SK"/>
              </w:rPr>
            </w:pPr>
            <w:r w:rsidRPr="00372410">
              <w:rPr>
                <w:rFonts w:eastAsia="Times New Roman" w:cstheme="minorHAnsi"/>
                <w:b/>
                <w:bCs/>
                <w:color w:val="000000"/>
                <w:spacing w:val="-12"/>
                <w:sz w:val="24"/>
                <w:szCs w:val="24"/>
                <w:lang w:eastAsia="sk-SK"/>
              </w:rPr>
              <w:t>5. Prílohy</w:t>
            </w:r>
            <w:r w:rsidRPr="00372410">
              <w:rPr>
                <w:rFonts w:eastAsia="Times New Roman" w:cstheme="minorHAnsi"/>
                <w:b/>
                <w:color w:val="000000"/>
                <w:spacing w:val="-12"/>
                <w:sz w:val="24"/>
                <w:szCs w:val="24"/>
                <w:lang w:eastAsia="sk-SK"/>
              </w:rPr>
              <w:t xml:space="preserve">  k účtovnému dokladu</w:t>
            </w:r>
            <w:r w:rsidRPr="00372410">
              <w:rPr>
                <w:rFonts w:eastAsia="Times New Roman" w:cstheme="minorHAnsi"/>
                <w:color w:val="000000"/>
                <w:spacing w:val="-12"/>
                <w:sz w:val="24"/>
                <w:szCs w:val="24"/>
                <w:lang w:eastAsia="sk-SK"/>
              </w:rPr>
              <w:t xml:space="preserve"> :</w:t>
            </w:r>
          </w:p>
        </w:tc>
        <w:tc>
          <w:tcPr>
            <w:tcW w:w="3511" w:type="pct"/>
            <w:vAlign w:val="center"/>
          </w:tcPr>
          <w:p w14:paraId="26315998" w14:textId="77777777" w:rsidR="000B3792" w:rsidRPr="00372410" w:rsidRDefault="000B3792" w:rsidP="00D870E4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0B3792" w14:paraId="3F56881F" w14:textId="77777777" w:rsidTr="0007188F">
        <w:tc>
          <w:tcPr>
            <w:tcW w:w="1489" w:type="pct"/>
          </w:tcPr>
          <w:p w14:paraId="0ED13A60" w14:textId="77777777" w:rsidR="000B3792" w:rsidRPr="00372410" w:rsidRDefault="00825790" w:rsidP="00D74265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cstheme="minorHAnsi"/>
                <w:sz w:val="24"/>
                <w:szCs w:val="24"/>
                <w:u w:val="single"/>
              </w:rPr>
            </w:pPr>
            <w:r w:rsidRPr="00372410">
              <w:rPr>
                <w:rFonts w:cstheme="minorHAnsi"/>
                <w:sz w:val="24"/>
                <w:szCs w:val="24"/>
                <w:u w:val="single"/>
              </w:rPr>
              <w:t>Tovary</w:t>
            </w:r>
          </w:p>
        </w:tc>
        <w:tc>
          <w:tcPr>
            <w:tcW w:w="3511" w:type="pct"/>
            <w:vAlign w:val="center"/>
          </w:tcPr>
          <w:p w14:paraId="0BB92E20" w14:textId="77777777" w:rsidR="000B3792" w:rsidRPr="00372410" w:rsidRDefault="000B3792" w:rsidP="000B3792">
            <w:pPr>
              <w:pStyle w:val="Odsekzoznamu"/>
              <w:numPr>
                <w:ilvl w:val="0"/>
                <w:numId w:val="1"/>
              </w:numPr>
              <w:spacing w:after="0" w:line="264" w:lineRule="auto"/>
              <w:ind w:left="153" w:hanging="142"/>
              <w:contextualSpacing w:val="0"/>
              <w:jc w:val="both"/>
              <w:rPr>
                <w:rFonts w:cstheme="minorHAnsi"/>
                <w:sz w:val="24"/>
                <w:szCs w:val="24"/>
              </w:rPr>
            </w:pPr>
            <w:r w:rsidRPr="00372410">
              <w:rPr>
                <w:rFonts w:cstheme="minorHAnsi"/>
                <w:sz w:val="24"/>
                <w:szCs w:val="24"/>
              </w:rPr>
              <w:t xml:space="preserve">dodací list (v prípade, ak je na faktúre uvedené, že faktúra je zároveň dodacím listom, nie je potrebné predložiť dodací list) - dodací list môže byť nahradený aj preberacím protokolom, </w:t>
            </w:r>
          </w:p>
          <w:p w14:paraId="482B85EC" w14:textId="77777777" w:rsidR="00D34E22" w:rsidRDefault="000B3792" w:rsidP="000B3792">
            <w:pPr>
              <w:pStyle w:val="Odsekzoznamu"/>
              <w:numPr>
                <w:ilvl w:val="0"/>
                <w:numId w:val="1"/>
              </w:numPr>
              <w:spacing w:after="0" w:line="264" w:lineRule="auto"/>
              <w:ind w:left="153" w:hanging="142"/>
              <w:contextualSpacing w:val="0"/>
              <w:jc w:val="both"/>
              <w:rPr>
                <w:ins w:id="11" w:author="Bagiová Tatiana" w:date="2026-01-29T14:52:00Z" w16du:dateUtc="2026-01-29T13:52:00Z"/>
                <w:rFonts w:cstheme="minorHAnsi"/>
                <w:sz w:val="24"/>
                <w:szCs w:val="24"/>
              </w:rPr>
            </w:pPr>
            <w:r w:rsidRPr="00372410">
              <w:rPr>
                <w:rFonts w:cstheme="minorHAnsi"/>
                <w:sz w:val="24"/>
                <w:szCs w:val="24"/>
              </w:rPr>
              <w:t>potvrdenie o zaradení majetku</w:t>
            </w:r>
            <w:r w:rsidR="00603C36" w:rsidRPr="00372410">
              <w:rPr>
                <w:rFonts w:cstheme="minorHAnsi"/>
                <w:sz w:val="24"/>
                <w:szCs w:val="24"/>
              </w:rPr>
              <w:t>,</w:t>
            </w:r>
          </w:p>
          <w:p w14:paraId="5A2B2C68" w14:textId="06E1AAA2" w:rsidR="000B3792" w:rsidRPr="00372410" w:rsidRDefault="004232D3" w:rsidP="000B3792">
            <w:pPr>
              <w:pStyle w:val="Odsekzoznamu"/>
              <w:numPr>
                <w:ilvl w:val="0"/>
                <w:numId w:val="1"/>
              </w:numPr>
              <w:spacing w:after="0" w:line="264" w:lineRule="auto"/>
              <w:ind w:left="153" w:hanging="142"/>
              <w:contextualSpacing w:val="0"/>
              <w:jc w:val="both"/>
              <w:rPr>
                <w:rFonts w:cstheme="minorHAnsi"/>
                <w:sz w:val="24"/>
                <w:szCs w:val="24"/>
              </w:rPr>
            </w:pPr>
            <w:ins w:id="12" w:author="Bagiová Tatiana" w:date="2026-01-29T14:52:00Z" w16du:dateUtc="2026-01-29T13:52:00Z">
              <w:r w:rsidRPr="004232D3">
                <w:rPr>
                  <w:rFonts w:cstheme="minorHAnsi"/>
                  <w:sz w:val="24"/>
                  <w:szCs w:val="24"/>
                </w:rPr>
                <w:t>doklad o zaúčtovaní (vrátane vnútornej smernic</w:t>
              </w:r>
            </w:ins>
            <w:ins w:id="13" w:author="Janko Jaroslav" w:date="2026-01-30T08:21:00Z" w16du:dateUtc="2026-01-30T07:21:00Z">
              <w:r w:rsidR="00E8058E">
                <w:rPr>
                  <w:rFonts w:cstheme="minorHAnsi"/>
                  <w:sz w:val="24"/>
                  <w:szCs w:val="24"/>
                </w:rPr>
                <w:t>e</w:t>
              </w:r>
            </w:ins>
            <w:ins w:id="14" w:author="Bagiová Tatiana" w:date="2026-01-29T14:52:00Z" w16du:dateUtc="2026-01-29T13:52:00Z">
              <w:del w:id="15" w:author="Janko Jaroslav" w:date="2026-01-30T08:21:00Z" w16du:dateUtc="2026-01-30T07:21:00Z">
                <w:r w:rsidRPr="004232D3" w:rsidDel="00E8058E">
                  <w:rPr>
                    <w:rFonts w:cstheme="minorHAnsi"/>
                    <w:sz w:val="24"/>
                    <w:szCs w:val="24"/>
                  </w:rPr>
                  <w:delText>i</w:delText>
                </w:r>
              </w:del>
              <w:r w:rsidRPr="004232D3">
                <w:rPr>
                  <w:rFonts w:cstheme="minorHAnsi"/>
                  <w:sz w:val="24"/>
                  <w:szCs w:val="24"/>
                </w:rPr>
                <w:t xml:space="preserve"> o účtovníctve prijímateľa/užívateľa – ak relevantné)</w:t>
              </w:r>
              <w:r>
                <w:rPr>
                  <w:rFonts w:cstheme="minorHAnsi"/>
                  <w:sz w:val="24"/>
                  <w:szCs w:val="24"/>
                </w:rPr>
                <w:t>,</w:t>
              </w:r>
            </w:ins>
            <w:r w:rsidR="000B3792" w:rsidRPr="00372410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4553871E" w14:textId="77777777" w:rsidR="000B3792" w:rsidRPr="00372410" w:rsidRDefault="000B3792" w:rsidP="000B3792">
            <w:pPr>
              <w:pStyle w:val="Odsekzoznamu"/>
              <w:numPr>
                <w:ilvl w:val="0"/>
                <w:numId w:val="1"/>
              </w:numPr>
              <w:spacing w:after="0" w:line="264" w:lineRule="auto"/>
              <w:ind w:left="153" w:hanging="142"/>
              <w:contextualSpacing w:val="0"/>
              <w:jc w:val="both"/>
              <w:rPr>
                <w:rFonts w:cstheme="minorHAnsi"/>
                <w:sz w:val="24"/>
                <w:szCs w:val="24"/>
              </w:rPr>
            </w:pPr>
            <w:r w:rsidRPr="00372410">
              <w:rPr>
                <w:rFonts w:cstheme="minorHAnsi"/>
                <w:sz w:val="24"/>
                <w:szCs w:val="24"/>
              </w:rPr>
              <w:t xml:space="preserve">protokol o skúšobnej prevádzke (ak relevantné), </w:t>
            </w:r>
          </w:p>
          <w:p w14:paraId="307374F9" w14:textId="77777777" w:rsidR="000B3792" w:rsidRPr="00372410" w:rsidRDefault="000B3792" w:rsidP="000B3792">
            <w:pPr>
              <w:pStyle w:val="Odsekzoznamu"/>
              <w:numPr>
                <w:ilvl w:val="0"/>
                <w:numId w:val="1"/>
              </w:numPr>
              <w:spacing w:after="0" w:line="264" w:lineRule="auto"/>
              <w:ind w:left="153" w:hanging="142"/>
              <w:contextualSpacing w:val="0"/>
              <w:jc w:val="both"/>
              <w:rPr>
                <w:rFonts w:cstheme="minorHAnsi"/>
                <w:sz w:val="24"/>
                <w:szCs w:val="24"/>
              </w:rPr>
            </w:pPr>
            <w:r w:rsidRPr="00372410">
              <w:rPr>
                <w:rFonts w:cstheme="minorHAnsi"/>
                <w:sz w:val="24"/>
                <w:szCs w:val="24"/>
              </w:rPr>
              <w:t>protokol o zaškolení obslužného personálu (ak relevantné),</w:t>
            </w:r>
          </w:p>
          <w:p w14:paraId="585B3D96" w14:textId="77777777" w:rsidR="000B3792" w:rsidRPr="00372410" w:rsidRDefault="000B3792" w:rsidP="00675CAA">
            <w:pPr>
              <w:spacing w:after="60"/>
              <w:rPr>
                <w:rFonts w:cstheme="minorHAnsi"/>
                <w:sz w:val="24"/>
                <w:szCs w:val="24"/>
                <w:u w:val="single"/>
              </w:rPr>
            </w:pPr>
            <w:r w:rsidRPr="00372410">
              <w:rPr>
                <w:rFonts w:cstheme="minorHAnsi"/>
                <w:sz w:val="24"/>
                <w:szCs w:val="24"/>
              </w:rPr>
              <w:t>Ak tovar preberá iná osoba ako štatutárny orgán alebo splnomocnená osoba, je potrebné okrem mena uviesť aj funkciu preberacej osoby.</w:t>
            </w:r>
          </w:p>
        </w:tc>
      </w:tr>
      <w:tr w:rsidR="000B3792" w14:paraId="29F9D91A" w14:textId="77777777" w:rsidTr="0007188F">
        <w:tc>
          <w:tcPr>
            <w:tcW w:w="1489" w:type="pct"/>
          </w:tcPr>
          <w:p w14:paraId="75B0E4ED" w14:textId="77777777" w:rsidR="000B3792" w:rsidRPr="00372410" w:rsidRDefault="000B3792" w:rsidP="00D74265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cstheme="minorHAnsi"/>
                <w:sz w:val="24"/>
                <w:szCs w:val="24"/>
                <w:u w:val="single"/>
              </w:rPr>
            </w:pPr>
            <w:r w:rsidRPr="00372410">
              <w:rPr>
                <w:rFonts w:cstheme="minorHAnsi"/>
                <w:sz w:val="24"/>
                <w:szCs w:val="24"/>
                <w:u w:val="single"/>
              </w:rPr>
              <w:t>Potvrdenie o koeficiente k DPH k odpočítateľnej DPH</w:t>
            </w:r>
          </w:p>
        </w:tc>
        <w:tc>
          <w:tcPr>
            <w:tcW w:w="3511" w:type="pct"/>
          </w:tcPr>
          <w:p w14:paraId="1E4B45DF" w14:textId="77777777" w:rsidR="000B3792" w:rsidRPr="00372410" w:rsidRDefault="00603C36" w:rsidP="00D870E4">
            <w:pPr>
              <w:jc w:val="both"/>
              <w:rPr>
                <w:rFonts w:cstheme="minorHAnsi"/>
                <w:sz w:val="24"/>
                <w:szCs w:val="24"/>
              </w:rPr>
            </w:pPr>
            <w:r w:rsidRPr="00372410">
              <w:rPr>
                <w:rFonts w:cstheme="minorHAnsi"/>
                <w:sz w:val="24"/>
                <w:szCs w:val="24"/>
              </w:rPr>
              <w:t>Užívateľ</w:t>
            </w:r>
            <w:r w:rsidR="000B3792" w:rsidRPr="00372410">
              <w:rPr>
                <w:rFonts w:cstheme="minorHAnsi"/>
                <w:sz w:val="24"/>
                <w:szCs w:val="24"/>
              </w:rPr>
              <w:t xml:space="preserve"> predkladá oznámenie daňového úradu o odsúhlasení koeficientu pre výpočet pomernej výšky odpočítateľnej DPH pre príslušný kalendárny rok. Toto potvrdenie </w:t>
            </w:r>
            <w:r w:rsidRPr="00372410">
              <w:rPr>
                <w:rFonts w:cstheme="minorHAnsi"/>
                <w:sz w:val="24"/>
                <w:szCs w:val="24"/>
              </w:rPr>
              <w:t>užívateľ</w:t>
            </w:r>
            <w:r w:rsidR="000B3792" w:rsidRPr="00372410">
              <w:rPr>
                <w:rFonts w:cstheme="minorHAnsi"/>
                <w:sz w:val="24"/>
                <w:szCs w:val="24"/>
              </w:rPr>
              <w:t xml:space="preserve"> predkladá </w:t>
            </w:r>
            <w:r w:rsidRPr="00372410">
              <w:rPr>
                <w:rFonts w:cstheme="minorHAnsi"/>
                <w:sz w:val="24"/>
                <w:szCs w:val="24"/>
              </w:rPr>
              <w:t>k formuláru žiadosti o úhradu</w:t>
            </w:r>
            <w:r w:rsidR="000B3792" w:rsidRPr="00372410">
              <w:rPr>
                <w:rFonts w:cstheme="minorHAnsi"/>
                <w:sz w:val="24"/>
                <w:szCs w:val="24"/>
              </w:rPr>
              <w:t xml:space="preserve"> v príslušnom kalendárnom roku, resp. predloží prehlásenie, že nedošlo k zmene koeficientu odpočítateľnej DPH.</w:t>
            </w:r>
          </w:p>
          <w:p w14:paraId="48C43389" w14:textId="77777777" w:rsidR="000B3792" w:rsidRPr="00372410" w:rsidRDefault="000B3792" w:rsidP="00D870E4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0B3792" w14:paraId="43A7CCD3" w14:textId="77777777" w:rsidTr="0007188F">
        <w:tc>
          <w:tcPr>
            <w:tcW w:w="1489" w:type="pct"/>
            <w:vMerge w:val="restart"/>
          </w:tcPr>
          <w:p w14:paraId="710A751D" w14:textId="77777777" w:rsidR="000B3792" w:rsidRPr="00372410" w:rsidRDefault="000B3792" w:rsidP="00D74265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175" w:hanging="215"/>
              <w:rPr>
                <w:rFonts w:cstheme="minorHAnsi"/>
                <w:sz w:val="24"/>
                <w:szCs w:val="24"/>
              </w:rPr>
            </w:pPr>
            <w:r w:rsidRPr="00372410">
              <w:rPr>
                <w:rFonts w:cstheme="minorHAnsi"/>
                <w:b/>
                <w:sz w:val="24"/>
                <w:szCs w:val="24"/>
              </w:rPr>
              <w:t>Doklady o úhrade</w:t>
            </w:r>
            <w:r w:rsidRPr="00372410">
              <w:rPr>
                <w:rFonts w:cstheme="minorHAnsi"/>
                <w:sz w:val="24"/>
                <w:szCs w:val="24"/>
              </w:rPr>
              <w:t xml:space="preserve"> celej sumy účtovného dokladu dodávateľovi</w:t>
            </w:r>
          </w:p>
        </w:tc>
        <w:tc>
          <w:tcPr>
            <w:tcW w:w="3511" w:type="pct"/>
            <w:vAlign w:val="center"/>
          </w:tcPr>
          <w:p w14:paraId="393BBBFE" w14:textId="16191523" w:rsidR="000B3792" w:rsidRPr="00372410" w:rsidRDefault="000B3792" w:rsidP="00603C36">
            <w:pPr>
              <w:spacing w:after="6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372410">
              <w:rPr>
                <w:rFonts w:cstheme="minorHAnsi"/>
                <w:sz w:val="24"/>
                <w:szCs w:val="24"/>
              </w:rPr>
              <w:t xml:space="preserve">Doklad o úhrade je predovšetkým výpis z bankového účtu </w:t>
            </w:r>
            <w:r w:rsidR="00603C36" w:rsidRPr="00372410">
              <w:rPr>
                <w:rFonts w:cstheme="minorHAnsi"/>
                <w:sz w:val="24"/>
                <w:szCs w:val="24"/>
              </w:rPr>
              <w:t>užívateľa</w:t>
            </w:r>
            <w:r w:rsidRPr="00372410">
              <w:rPr>
                <w:rFonts w:cstheme="minorHAnsi"/>
                <w:sz w:val="24"/>
                <w:szCs w:val="24"/>
              </w:rPr>
              <w:t xml:space="preserve"> určeného pre projekt, resp. v relevantných prípadoch výp</w:t>
            </w:r>
            <w:r w:rsidR="00603C36" w:rsidRPr="00372410">
              <w:rPr>
                <w:rFonts w:cstheme="minorHAnsi"/>
                <w:sz w:val="24"/>
                <w:szCs w:val="24"/>
              </w:rPr>
              <w:t>is z osobitného bankového účtu užívateľa</w:t>
            </w:r>
            <w:r w:rsidRPr="00372410">
              <w:rPr>
                <w:rFonts w:cstheme="minorHAnsi"/>
                <w:sz w:val="24"/>
                <w:szCs w:val="24"/>
              </w:rPr>
              <w:t xml:space="preserve"> alebo v odôvodnených prípadoch potvrdenie banky o úhrade účtovného dokladu dodávateľovi, prípadne iná relevantná dokumentácia (pokladničný doklad)</w:t>
            </w:r>
            <w:r w:rsidR="000A54D8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0B3792" w14:paraId="7C16BFE9" w14:textId="77777777" w:rsidTr="0007188F">
        <w:tc>
          <w:tcPr>
            <w:tcW w:w="1489" w:type="pct"/>
            <w:vMerge/>
          </w:tcPr>
          <w:p w14:paraId="1769946B" w14:textId="77777777" w:rsidR="000B3792" w:rsidRPr="00372410" w:rsidRDefault="000B3792" w:rsidP="00D7426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511" w:type="pct"/>
            <w:vAlign w:val="center"/>
          </w:tcPr>
          <w:p w14:paraId="486F9793" w14:textId="1265F4B2" w:rsidR="000B3792" w:rsidRPr="00372410" w:rsidRDefault="00603C36" w:rsidP="00AF672B">
            <w:pPr>
              <w:spacing w:after="60"/>
              <w:jc w:val="both"/>
              <w:rPr>
                <w:rFonts w:cstheme="minorHAnsi"/>
                <w:sz w:val="24"/>
                <w:szCs w:val="24"/>
              </w:rPr>
            </w:pPr>
            <w:r w:rsidRPr="00372410">
              <w:rPr>
                <w:rFonts w:cstheme="minorHAnsi"/>
                <w:b/>
                <w:sz w:val="24"/>
                <w:szCs w:val="24"/>
              </w:rPr>
              <w:t xml:space="preserve">Užívateľ </w:t>
            </w:r>
            <w:r w:rsidR="000B3792" w:rsidRPr="00372410">
              <w:rPr>
                <w:rFonts w:cstheme="minorHAnsi"/>
                <w:b/>
                <w:sz w:val="24"/>
                <w:szCs w:val="24"/>
              </w:rPr>
              <w:t xml:space="preserve">uhradí </w:t>
            </w:r>
            <w:r w:rsidR="000B3792" w:rsidRPr="00372410">
              <w:rPr>
                <w:rFonts w:eastAsia="Calibri" w:cstheme="minorHAnsi"/>
                <w:b/>
                <w:sz w:val="24"/>
                <w:szCs w:val="24"/>
              </w:rPr>
              <w:t xml:space="preserve">každý účtovný </w:t>
            </w:r>
            <w:r w:rsidR="000B3792" w:rsidRPr="000A54D8">
              <w:rPr>
                <w:rFonts w:cstheme="minorHAnsi"/>
                <w:b/>
                <w:sz w:val="24"/>
                <w:szCs w:val="24"/>
              </w:rPr>
              <w:t>doklad</w:t>
            </w:r>
            <w:r w:rsidR="000A54D8" w:rsidRPr="000A54D8">
              <w:rPr>
                <w:rFonts w:cstheme="minorHAnsi"/>
                <w:sz w:val="24"/>
                <w:szCs w:val="24"/>
              </w:rPr>
              <w:t xml:space="preserve"> (faktúru)</w:t>
            </w:r>
            <w:r w:rsidR="000B3792" w:rsidRPr="00372410">
              <w:rPr>
                <w:rFonts w:eastAsia="Calibri" w:cstheme="minorHAnsi"/>
                <w:b/>
                <w:sz w:val="24"/>
                <w:szCs w:val="24"/>
              </w:rPr>
              <w:t xml:space="preserve"> samostatne</w:t>
            </w:r>
            <w:r w:rsidR="000B3792" w:rsidRPr="00372410">
              <w:rPr>
                <w:rFonts w:cstheme="minorHAnsi"/>
                <w:b/>
                <w:sz w:val="24"/>
                <w:szCs w:val="24"/>
              </w:rPr>
              <w:t xml:space="preserve"> a vždy celú sumu účtovného dokladu</w:t>
            </w:r>
            <w:r w:rsidR="000B3792" w:rsidRPr="00372410">
              <w:rPr>
                <w:rFonts w:cstheme="minorHAnsi"/>
                <w:sz w:val="24"/>
                <w:szCs w:val="24"/>
              </w:rPr>
              <w:t xml:space="preserve"> vrátane podielu spolufinancovania </w:t>
            </w:r>
            <w:r w:rsidR="00AF672B" w:rsidRPr="00372410">
              <w:rPr>
                <w:rFonts w:cstheme="minorHAnsi"/>
                <w:sz w:val="24"/>
                <w:szCs w:val="24"/>
              </w:rPr>
              <w:t>užívateľa</w:t>
            </w:r>
            <w:r w:rsidR="000B3792" w:rsidRPr="00372410">
              <w:rPr>
                <w:rFonts w:cstheme="minorHAnsi"/>
                <w:sz w:val="24"/>
                <w:szCs w:val="24"/>
              </w:rPr>
              <w:t xml:space="preserve"> z oprávnených výdavkov a prípadných neoprávnených výdavkov.</w:t>
            </w:r>
          </w:p>
        </w:tc>
      </w:tr>
      <w:tr w:rsidR="000B3792" w14:paraId="3667929E" w14:textId="77777777" w:rsidTr="0007188F">
        <w:tc>
          <w:tcPr>
            <w:tcW w:w="1489" w:type="pct"/>
            <w:vMerge/>
          </w:tcPr>
          <w:p w14:paraId="0FCD41DD" w14:textId="77777777" w:rsidR="000B3792" w:rsidRPr="00372410" w:rsidRDefault="000B3792" w:rsidP="00D7426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511" w:type="pct"/>
            <w:vAlign w:val="center"/>
          </w:tcPr>
          <w:p w14:paraId="50646445" w14:textId="77777777" w:rsidR="000B3792" w:rsidRPr="00372410" w:rsidRDefault="000B3792" w:rsidP="00D870E4">
            <w:pPr>
              <w:spacing w:after="60"/>
              <w:jc w:val="both"/>
              <w:rPr>
                <w:rFonts w:cstheme="minorHAnsi"/>
                <w:sz w:val="24"/>
                <w:szCs w:val="24"/>
              </w:rPr>
            </w:pPr>
            <w:r w:rsidRPr="00372410">
              <w:rPr>
                <w:rFonts w:eastAsia="Calibri" w:cstheme="minorHAnsi"/>
                <w:sz w:val="24"/>
                <w:szCs w:val="24"/>
              </w:rPr>
              <w:t>Ak dodávateľ vystavil dobropis vzťahujúci sa k danému účtovnému dokladu, musí byť súčet uhradených prostriedkov dodávateľovi a dobropisu rovný výške daného účtovného dokladu.</w:t>
            </w:r>
          </w:p>
        </w:tc>
      </w:tr>
      <w:tr w:rsidR="000B3792" w14:paraId="4E586068" w14:textId="77777777" w:rsidTr="0007188F">
        <w:tc>
          <w:tcPr>
            <w:tcW w:w="1489" w:type="pct"/>
          </w:tcPr>
          <w:p w14:paraId="3E709249" w14:textId="77777777" w:rsidR="000B3792" w:rsidRPr="0087608F" w:rsidRDefault="000B3792" w:rsidP="0087608F">
            <w:pPr>
              <w:rPr>
                <w:rFonts w:eastAsia="Times New Roman" w:cstheme="minorHAnsi"/>
                <w:b/>
                <w:bCs/>
                <w:color w:val="000000"/>
                <w:spacing w:val="-12"/>
                <w:sz w:val="24"/>
                <w:szCs w:val="24"/>
                <w:lang w:eastAsia="sk-SK"/>
              </w:rPr>
            </w:pPr>
            <w:r w:rsidRPr="0087608F">
              <w:rPr>
                <w:rFonts w:cstheme="minorHAnsi"/>
                <w:sz w:val="24"/>
                <w:szCs w:val="24"/>
                <w:u w:val="single"/>
              </w:rPr>
              <w:t>Výpis z bankového účtu</w:t>
            </w:r>
          </w:p>
        </w:tc>
        <w:tc>
          <w:tcPr>
            <w:tcW w:w="3511" w:type="pct"/>
            <w:vAlign w:val="center"/>
          </w:tcPr>
          <w:p w14:paraId="7FA8E105" w14:textId="77777777" w:rsidR="000B3792" w:rsidRPr="00372410" w:rsidRDefault="000B3792" w:rsidP="00D870E4">
            <w:pPr>
              <w:spacing w:after="60"/>
              <w:ind w:left="153" w:hanging="153"/>
              <w:jc w:val="both"/>
              <w:rPr>
                <w:rFonts w:cstheme="minorHAnsi"/>
                <w:sz w:val="24"/>
                <w:szCs w:val="24"/>
              </w:rPr>
            </w:pPr>
            <w:r w:rsidRPr="00372410">
              <w:rPr>
                <w:rFonts w:cstheme="minorHAnsi"/>
                <w:b/>
                <w:sz w:val="24"/>
                <w:szCs w:val="24"/>
              </w:rPr>
              <w:t xml:space="preserve">Výpis z bankového účtu, </w:t>
            </w:r>
            <w:r w:rsidRPr="00372410">
              <w:rPr>
                <w:rFonts w:cstheme="minorHAnsi"/>
                <w:sz w:val="24"/>
                <w:szCs w:val="24"/>
              </w:rPr>
              <w:t xml:space="preserve">ktorý </w:t>
            </w:r>
            <w:r w:rsidR="00AF672B" w:rsidRPr="00372410">
              <w:rPr>
                <w:rFonts w:cstheme="minorHAnsi"/>
                <w:sz w:val="24"/>
                <w:szCs w:val="24"/>
              </w:rPr>
              <w:t>užívateľ</w:t>
            </w:r>
            <w:r w:rsidRPr="00372410">
              <w:rPr>
                <w:rFonts w:cstheme="minorHAnsi"/>
                <w:sz w:val="24"/>
                <w:szCs w:val="24"/>
              </w:rPr>
              <w:t xml:space="preserve"> predkladá </w:t>
            </w:r>
            <w:r w:rsidR="00AF672B" w:rsidRPr="00372410">
              <w:rPr>
                <w:rFonts w:cstheme="minorHAnsi"/>
                <w:sz w:val="24"/>
                <w:szCs w:val="24"/>
              </w:rPr>
              <w:t>prijímateľovi</w:t>
            </w:r>
            <w:r w:rsidRPr="00372410">
              <w:rPr>
                <w:rFonts w:cstheme="minorHAnsi"/>
                <w:sz w:val="24"/>
                <w:szCs w:val="24"/>
              </w:rPr>
              <w:t xml:space="preserve"> ako</w:t>
            </w:r>
            <w:r w:rsidRPr="00372410">
              <w:rPr>
                <w:rFonts w:cstheme="minorHAnsi"/>
                <w:b/>
                <w:sz w:val="24"/>
                <w:szCs w:val="24"/>
              </w:rPr>
              <w:t>:</w:t>
            </w:r>
            <w:r w:rsidRPr="00372410">
              <w:rPr>
                <w:rFonts w:cstheme="minorHAnsi"/>
                <w:sz w:val="24"/>
                <w:szCs w:val="24"/>
              </w:rPr>
              <w:t xml:space="preserve">, </w:t>
            </w:r>
          </w:p>
          <w:p w14:paraId="0CCD693E" w14:textId="77777777" w:rsidR="000B3792" w:rsidRPr="00372410" w:rsidRDefault="000B3792" w:rsidP="000B3792">
            <w:pPr>
              <w:pStyle w:val="Odsekzoznamu"/>
              <w:numPr>
                <w:ilvl w:val="0"/>
                <w:numId w:val="9"/>
              </w:numPr>
              <w:spacing w:after="60" w:line="240" w:lineRule="auto"/>
              <w:ind w:left="477"/>
              <w:contextualSpacing w:val="0"/>
              <w:jc w:val="both"/>
              <w:rPr>
                <w:rFonts w:cstheme="minorHAnsi"/>
                <w:sz w:val="24"/>
                <w:szCs w:val="24"/>
              </w:rPr>
            </w:pPr>
            <w:r w:rsidRPr="00372410">
              <w:rPr>
                <w:rFonts w:cstheme="minorHAnsi"/>
                <w:sz w:val="24"/>
                <w:szCs w:val="24"/>
              </w:rPr>
              <w:lastRenderedPageBreak/>
              <w:t xml:space="preserve">o úhrade faktúry dodávateľovi; </w:t>
            </w:r>
          </w:p>
          <w:p w14:paraId="3F4B1CB5" w14:textId="77777777" w:rsidR="000B3792" w:rsidRPr="00372410" w:rsidRDefault="000B3792" w:rsidP="00D870E4">
            <w:pPr>
              <w:jc w:val="both"/>
              <w:rPr>
                <w:rFonts w:cstheme="minorHAnsi"/>
                <w:sz w:val="24"/>
                <w:szCs w:val="24"/>
              </w:rPr>
            </w:pPr>
            <w:r w:rsidRPr="00372410">
              <w:rPr>
                <w:rFonts w:cstheme="minorHAnsi"/>
                <w:sz w:val="24"/>
                <w:szCs w:val="24"/>
              </w:rPr>
              <w:t>musí spĺňať tieto náležitosti:</w:t>
            </w:r>
          </w:p>
          <w:p w14:paraId="3F991389" w14:textId="77777777" w:rsidR="000B3792" w:rsidRPr="00372410" w:rsidRDefault="000B3792" w:rsidP="00D870E4">
            <w:pPr>
              <w:ind w:left="153" w:hanging="153"/>
              <w:jc w:val="both"/>
              <w:rPr>
                <w:rFonts w:cstheme="minorHAnsi"/>
                <w:sz w:val="24"/>
                <w:szCs w:val="24"/>
              </w:rPr>
            </w:pPr>
            <w:r w:rsidRPr="00372410">
              <w:rPr>
                <w:rFonts w:cstheme="minorHAnsi"/>
                <w:sz w:val="24"/>
                <w:szCs w:val="24"/>
              </w:rPr>
              <w:t>-</w:t>
            </w:r>
            <w:r w:rsidRPr="00372410">
              <w:rPr>
                <w:rFonts w:cstheme="minorHAnsi"/>
                <w:sz w:val="24"/>
                <w:szCs w:val="24"/>
              </w:rPr>
              <w:tab/>
              <w:t xml:space="preserve">musí obsahovať </w:t>
            </w:r>
            <w:r w:rsidRPr="00372410">
              <w:rPr>
                <w:rFonts w:cstheme="minorHAnsi"/>
                <w:sz w:val="24"/>
                <w:szCs w:val="24"/>
                <w:u w:val="single"/>
              </w:rPr>
              <w:t xml:space="preserve">názov a adresu </w:t>
            </w:r>
            <w:r w:rsidR="00AF672B" w:rsidRPr="00372410">
              <w:rPr>
                <w:rFonts w:cstheme="minorHAnsi"/>
                <w:sz w:val="24"/>
                <w:szCs w:val="24"/>
                <w:u w:val="single"/>
              </w:rPr>
              <w:t>užívateľa</w:t>
            </w:r>
            <w:r w:rsidRPr="00372410">
              <w:rPr>
                <w:rFonts w:cstheme="minorHAnsi"/>
                <w:sz w:val="24"/>
                <w:szCs w:val="24"/>
              </w:rPr>
              <w:t xml:space="preserve"> v súlade so zmluvou o</w:t>
            </w:r>
            <w:r w:rsidR="00E013AB">
              <w:rPr>
                <w:rFonts w:cstheme="minorHAnsi"/>
                <w:sz w:val="24"/>
                <w:szCs w:val="24"/>
              </w:rPr>
              <w:t> poskytnutí prostriedkov z príspevku</w:t>
            </w:r>
            <w:r w:rsidRPr="00372410">
              <w:rPr>
                <w:rFonts w:cstheme="minorHAnsi"/>
                <w:sz w:val="24"/>
                <w:szCs w:val="24"/>
              </w:rPr>
              <w:t xml:space="preserve">, </w:t>
            </w:r>
            <w:r w:rsidRPr="00372410">
              <w:rPr>
                <w:rFonts w:cstheme="minorHAnsi"/>
                <w:sz w:val="24"/>
                <w:szCs w:val="24"/>
                <w:u w:val="single"/>
              </w:rPr>
              <w:t>v prípade potvrdenia banky o úhrade aj pečiatku a podpis zástupcu banky</w:t>
            </w:r>
            <w:r w:rsidRPr="00372410">
              <w:rPr>
                <w:rFonts w:cstheme="minorHAnsi"/>
                <w:sz w:val="24"/>
                <w:szCs w:val="24"/>
              </w:rPr>
              <w:t xml:space="preserve">, </w:t>
            </w:r>
          </w:p>
          <w:p w14:paraId="6E8F490E" w14:textId="77777777" w:rsidR="000B3792" w:rsidRPr="00372410" w:rsidRDefault="000B3792" w:rsidP="00D870E4">
            <w:pPr>
              <w:ind w:left="153" w:hanging="153"/>
              <w:jc w:val="both"/>
              <w:rPr>
                <w:rFonts w:cstheme="minorHAnsi"/>
                <w:sz w:val="24"/>
                <w:szCs w:val="24"/>
              </w:rPr>
            </w:pPr>
            <w:r w:rsidRPr="00372410">
              <w:rPr>
                <w:rFonts w:cstheme="minorHAnsi"/>
                <w:sz w:val="24"/>
                <w:szCs w:val="24"/>
              </w:rPr>
              <w:t>-</w:t>
            </w:r>
            <w:r w:rsidRPr="00372410">
              <w:rPr>
                <w:rFonts w:cstheme="minorHAnsi"/>
                <w:sz w:val="24"/>
                <w:szCs w:val="24"/>
              </w:rPr>
              <w:tab/>
              <w:t>musí preukázať úhradu celej sumy účtovného dokladu dodávateľovi a samostatnú úhradu každého účtovného dokladu;</w:t>
            </w:r>
          </w:p>
          <w:p w14:paraId="09F29992" w14:textId="77777777" w:rsidR="000B3792" w:rsidRPr="00372410" w:rsidRDefault="000B3792" w:rsidP="00D870E4">
            <w:pPr>
              <w:ind w:left="153" w:hanging="153"/>
              <w:jc w:val="both"/>
              <w:rPr>
                <w:rFonts w:cstheme="minorHAnsi"/>
                <w:sz w:val="24"/>
                <w:szCs w:val="24"/>
              </w:rPr>
            </w:pPr>
            <w:r w:rsidRPr="00372410">
              <w:rPr>
                <w:rFonts w:cstheme="minorHAnsi"/>
                <w:sz w:val="24"/>
                <w:szCs w:val="24"/>
              </w:rPr>
              <w:t>-</w:t>
            </w:r>
            <w:r w:rsidRPr="00372410">
              <w:rPr>
                <w:rFonts w:cstheme="minorHAnsi"/>
                <w:sz w:val="24"/>
                <w:szCs w:val="24"/>
              </w:rPr>
              <w:tab/>
              <w:t xml:space="preserve">ak nebola uhradená celá suma faktúry, </w:t>
            </w:r>
            <w:r w:rsidR="00AF672B" w:rsidRPr="00372410">
              <w:rPr>
                <w:rFonts w:cstheme="minorHAnsi"/>
                <w:sz w:val="24"/>
                <w:szCs w:val="24"/>
              </w:rPr>
              <w:t>užívateľ</w:t>
            </w:r>
            <w:r w:rsidRPr="00372410">
              <w:rPr>
                <w:rFonts w:cstheme="minorHAnsi"/>
                <w:sz w:val="24"/>
                <w:szCs w:val="24"/>
              </w:rPr>
              <w:t xml:space="preserve"> predkladá dobropis</w:t>
            </w:r>
            <w:r w:rsidR="00AF672B" w:rsidRPr="00372410">
              <w:rPr>
                <w:rFonts w:cstheme="minorHAnsi"/>
                <w:sz w:val="24"/>
                <w:szCs w:val="24"/>
              </w:rPr>
              <w:t>,</w:t>
            </w:r>
          </w:p>
          <w:p w14:paraId="3AFA36B4" w14:textId="77777777" w:rsidR="000B3792" w:rsidRPr="00372410" w:rsidRDefault="000B3792" w:rsidP="00D870E4">
            <w:pPr>
              <w:ind w:left="153" w:hanging="153"/>
              <w:jc w:val="both"/>
              <w:rPr>
                <w:rFonts w:cstheme="minorHAnsi"/>
                <w:sz w:val="24"/>
                <w:szCs w:val="24"/>
              </w:rPr>
            </w:pPr>
            <w:r w:rsidRPr="00372410">
              <w:rPr>
                <w:rFonts w:cstheme="minorHAnsi"/>
                <w:sz w:val="24"/>
                <w:szCs w:val="24"/>
              </w:rPr>
              <w:t>-</w:t>
            </w:r>
            <w:r w:rsidRPr="00372410">
              <w:rPr>
                <w:rFonts w:cstheme="minorHAnsi"/>
                <w:sz w:val="24"/>
                <w:szCs w:val="24"/>
              </w:rPr>
              <w:tab/>
              <w:t xml:space="preserve">variabilný symbol úhrady musí byť zhodný s externým číslom faktúry, alebo variabilným symbolom určeným dodávateľom v dodávateľskej zmluve alebo priamo na faktúre, prípadne s číslom iného druhu účtovného dokladu. V prípade nesúladu </w:t>
            </w:r>
            <w:r w:rsidR="00AF672B" w:rsidRPr="00372410">
              <w:rPr>
                <w:rFonts w:cstheme="minorHAnsi"/>
                <w:sz w:val="24"/>
                <w:szCs w:val="24"/>
              </w:rPr>
              <w:t>užívateľ</w:t>
            </w:r>
            <w:r w:rsidRPr="00372410">
              <w:rPr>
                <w:rFonts w:cstheme="minorHAnsi"/>
                <w:sz w:val="24"/>
                <w:szCs w:val="24"/>
              </w:rPr>
              <w:t xml:space="preserve"> predkladá čestné vyhlásenie označené pečiatkou (ak </w:t>
            </w:r>
            <w:r w:rsidR="00AF672B" w:rsidRPr="00372410">
              <w:rPr>
                <w:rFonts w:cstheme="minorHAnsi"/>
                <w:sz w:val="24"/>
                <w:szCs w:val="24"/>
              </w:rPr>
              <w:t>užívateľ</w:t>
            </w:r>
            <w:r w:rsidRPr="00372410">
              <w:rPr>
                <w:rFonts w:cstheme="minorHAnsi"/>
                <w:sz w:val="24"/>
                <w:szCs w:val="24"/>
              </w:rPr>
              <w:t xml:space="preserve"> disponuje pečiatkou) a podpisom dodávateľa a </w:t>
            </w:r>
            <w:r w:rsidR="00AF672B" w:rsidRPr="00372410">
              <w:rPr>
                <w:rFonts w:cstheme="minorHAnsi"/>
                <w:sz w:val="24"/>
                <w:szCs w:val="24"/>
              </w:rPr>
              <w:t>užívateľa</w:t>
            </w:r>
            <w:r w:rsidRPr="00372410">
              <w:rPr>
                <w:rFonts w:cstheme="minorHAnsi"/>
                <w:sz w:val="24"/>
                <w:szCs w:val="24"/>
              </w:rPr>
              <w:t xml:space="preserve"> potvrdzujúce správny variabilný symbol pre úhradu príslušného účtovného dokladu;</w:t>
            </w:r>
          </w:p>
          <w:p w14:paraId="2C1167DD" w14:textId="77777777" w:rsidR="000B3792" w:rsidRPr="00372410" w:rsidRDefault="000B3792" w:rsidP="00D870E4">
            <w:pPr>
              <w:ind w:left="153" w:hanging="153"/>
              <w:jc w:val="both"/>
              <w:rPr>
                <w:rFonts w:cstheme="minorHAnsi"/>
                <w:sz w:val="24"/>
                <w:szCs w:val="24"/>
              </w:rPr>
            </w:pPr>
            <w:r w:rsidRPr="00372410">
              <w:rPr>
                <w:rFonts w:cstheme="minorHAnsi"/>
                <w:sz w:val="24"/>
                <w:szCs w:val="24"/>
              </w:rPr>
              <w:t>-</w:t>
            </w:r>
            <w:r w:rsidRPr="00372410">
              <w:rPr>
                <w:rFonts w:cstheme="minorHAnsi"/>
                <w:sz w:val="24"/>
                <w:szCs w:val="24"/>
              </w:rPr>
              <w:tab/>
              <w:t xml:space="preserve">úhrada musí byť realizovaná z bankového účtu </w:t>
            </w:r>
            <w:r w:rsidR="00AF672B" w:rsidRPr="00372410">
              <w:rPr>
                <w:rFonts w:cstheme="minorHAnsi"/>
                <w:sz w:val="24"/>
                <w:szCs w:val="24"/>
              </w:rPr>
              <w:t>užívateľa</w:t>
            </w:r>
            <w:r w:rsidRPr="00372410">
              <w:rPr>
                <w:rFonts w:cstheme="minorHAnsi"/>
                <w:sz w:val="24"/>
                <w:szCs w:val="24"/>
              </w:rPr>
              <w:t xml:space="preserve"> určeného pre príjem </w:t>
            </w:r>
            <w:r w:rsidR="0087608F">
              <w:rPr>
                <w:rFonts w:cstheme="minorHAnsi"/>
                <w:sz w:val="24"/>
                <w:szCs w:val="24"/>
              </w:rPr>
              <w:t xml:space="preserve">finančného prostriedkov </w:t>
            </w:r>
            <w:r w:rsidR="00E013AB">
              <w:rPr>
                <w:rFonts w:cstheme="minorHAnsi"/>
                <w:sz w:val="24"/>
                <w:szCs w:val="24"/>
              </w:rPr>
              <w:t>z príspevku</w:t>
            </w:r>
            <w:r w:rsidRPr="00372410">
              <w:rPr>
                <w:rFonts w:cstheme="minorHAnsi"/>
                <w:sz w:val="24"/>
                <w:szCs w:val="24"/>
              </w:rPr>
              <w:t xml:space="preserve"> a realizáciu projektu v zmluve </w:t>
            </w:r>
            <w:r w:rsidR="0087608F">
              <w:rPr>
                <w:rFonts w:cstheme="minorHAnsi"/>
                <w:sz w:val="24"/>
                <w:szCs w:val="24"/>
              </w:rPr>
              <w:t>o poskytnutí finančných prostriedkov z príspevku</w:t>
            </w:r>
            <w:r w:rsidR="00AF672B" w:rsidRPr="00372410">
              <w:rPr>
                <w:rFonts w:cstheme="minorHAnsi"/>
                <w:sz w:val="24"/>
                <w:szCs w:val="24"/>
              </w:rPr>
              <w:t>,</w:t>
            </w:r>
          </w:p>
          <w:p w14:paraId="32CA6646" w14:textId="77777777" w:rsidR="000B3792" w:rsidRPr="00372410" w:rsidRDefault="000B3792" w:rsidP="00D870E4">
            <w:pPr>
              <w:ind w:left="153" w:hanging="153"/>
              <w:jc w:val="both"/>
              <w:rPr>
                <w:rFonts w:cstheme="minorHAnsi"/>
                <w:sz w:val="24"/>
                <w:szCs w:val="24"/>
              </w:rPr>
            </w:pPr>
            <w:r w:rsidRPr="00372410">
              <w:rPr>
                <w:rFonts w:cstheme="minorHAnsi"/>
                <w:sz w:val="24"/>
                <w:szCs w:val="24"/>
              </w:rPr>
              <w:t>-  čísla účtov sú vedené vo formáte IBAN;</w:t>
            </w:r>
          </w:p>
          <w:p w14:paraId="19C24EDE" w14:textId="77777777" w:rsidR="000B3792" w:rsidRPr="00372410" w:rsidRDefault="000B3792" w:rsidP="00AF672B">
            <w:pPr>
              <w:ind w:left="153" w:hanging="153"/>
              <w:jc w:val="both"/>
              <w:rPr>
                <w:rFonts w:cstheme="minorHAnsi"/>
                <w:sz w:val="24"/>
                <w:szCs w:val="24"/>
              </w:rPr>
            </w:pPr>
            <w:r w:rsidRPr="00372410">
              <w:rPr>
                <w:rFonts w:cstheme="minorHAnsi"/>
                <w:sz w:val="24"/>
                <w:szCs w:val="24"/>
              </w:rPr>
              <w:t>-</w:t>
            </w:r>
            <w:r w:rsidRPr="00372410">
              <w:rPr>
                <w:rFonts w:cstheme="minorHAnsi"/>
                <w:sz w:val="24"/>
                <w:szCs w:val="24"/>
              </w:rPr>
              <w:tab/>
            </w:r>
            <w:r w:rsidR="00AF672B" w:rsidRPr="00372410">
              <w:rPr>
                <w:rFonts w:cstheme="minorHAnsi"/>
                <w:sz w:val="24"/>
                <w:szCs w:val="24"/>
              </w:rPr>
              <w:t>užívateľ</w:t>
            </w:r>
            <w:r w:rsidRPr="00372410">
              <w:rPr>
                <w:rFonts w:cstheme="minorHAnsi"/>
                <w:sz w:val="24"/>
                <w:szCs w:val="24"/>
              </w:rPr>
              <w:t xml:space="preserve"> uhradí účtovné doklady na bankový účet dodávateľa, ktorý je uvedený na účtovnom doklade a ktorý sa musí zhodovať s číslom účtu uvedeným v dodávateľskej zmluve. V prípade nesúladu, </w:t>
            </w:r>
            <w:r w:rsidR="00AF672B" w:rsidRPr="00372410">
              <w:rPr>
                <w:rFonts w:cstheme="minorHAnsi"/>
                <w:sz w:val="24"/>
                <w:szCs w:val="24"/>
              </w:rPr>
              <w:t>užívateľ</w:t>
            </w:r>
            <w:r w:rsidRPr="00372410">
              <w:rPr>
                <w:rFonts w:cstheme="minorHAnsi"/>
                <w:sz w:val="24"/>
                <w:szCs w:val="24"/>
              </w:rPr>
              <w:t xml:space="preserve"> predloží kópiu zmluvy o bankovom účte dodávateľa</w:t>
            </w:r>
            <w:r w:rsidR="00AF672B" w:rsidRPr="00372410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0B3792" w:rsidRPr="00B86DB0" w14:paraId="79B38DCC" w14:textId="77777777" w:rsidTr="0007188F">
        <w:tc>
          <w:tcPr>
            <w:tcW w:w="1489" w:type="pct"/>
          </w:tcPr>
          <w:p w14:paraId="2F7753BE" w14:textId="77777777" w:rsidR="000B3792" w:rsidRPr="00372410" w:rsidRDefault="005D3358" w:rsidP="00D74265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18"/>
              <w:rPr>
                <w:rFonts w:eastAsia="Times New Roman" w:cstheme="minorHAnsi"/>
                <w:b/>
                <w:sz w:val="24"/>
                <w:szCs w:val="24"/>
                <w:lang w:eastAsia="sk-SK"/>
              </w:rPr>
            </w:pPr>
            <w:r w:rsidRPr="00372410">
              <w:rPr>
                <w:rFonts w:eastAsia="Times New Roman" w:cstheme="minorHAnsi"/>
                <w:b/>
                <w:sz w:val="24"/>
                <w:szCs w:val="24"/>
                <w:lang w:eastAsia="sk-SK"/>
              </w:rPr>
              <w:lastRenderedPageBreak/>
              <w:t>Fotodokumentácia zrealizovanej aktivity</w:t>
            </w:r>
          </w:p>
        </w:tc>
        <w:tc>
          <w:tcPr>
            <w:tcW w:w="3511" w:type="pct"/>
          </w:tcPr>
          <w:p w14:paraId="0FD47153" w14:textId="2ADB6136" w:rsidR="000B3792" w:rsidRPr="00372410" w:rsidRDefault="000B3792" w:rsidP="000B3792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157" w:hanging="138"/>
              <w:jc w:val="both"/>
              <w:rPr>
                <w:rFonts w:cstheme="minorHAnsi"/>
                <w:sz w:val="24"/>
                <w:szCs w:val="24"/>
              </w:rPr>
            </w:pPr>
            <w:r w:rsidRPr="00372410">
              <w:rPr>
                <w:rFonts w:cstheme="minorHAnsi"/>
                <w:sz w:val="24"/>
                <w:szCs w:val="24"/>
              </w:rPr>
              <w:t>odporúča sa predložiť digitá</w:t>
            </w:r>
            <w:r w:rsidR="00825790" w:rsidRPr="00372410">
              <w:rPr>
                <w:rFonts w:cstheme="minorHAnsi"/>
                <w:sz w:val="24"/>
                <w:szCs w:val="24"/>
              </w:rPr>
              <w:t>lne zábery zachytávajúce fyzickú</w:t>
            </w:r>
            <w:r w:rsidRPr="00372410">
              <w:rPr>
                <w:rFonts w:cstheme="minorHAnsi"/>
                <w:sz w:val="24"/>
                <w:szCs w:val="24"/>
              </w:rPr>
              <w:t xml:space="preserve"> </w:t>
            </w:r>
            <w:r w:rsidR="00825790" w:rsidRPr="00372410">
              <w:rPr>
                <w:rFonts w:cstheme="minorHAnsi"/>
                <w:sz w:val="24"/>
                <w:szCs w:val="24"/>
              </w:rPr>
              <w:t>realizáciu</w:t>
            </w:r>
            <w:r w:rsidRPr="00372410">
              <w:rPr>
                <w:rFonts w:cstheme="minorHAnsi"/>
                <w:sz w:val="24"/>
                <w:szCs w:val="24"/>
              </w:rPr>
              <w:t>, vzťahujúc</w:t>
            </w:r>
            <w:r w:rsidR="00825790" w:rsidRPr="00372410">
              <w:rPr>
                <w:rFonts w:cstheme="minorHAnsi"/>
                <w:sz w:val="24"/>
                <w:szCs w:val="24"/>
              </w:rPr>
              <w:t>u</w:t>
            </w:r>
            <w:r w:rsidRPr="00372410">
              <w:rPr>
                <w:rFonts w:cstheme="minorHAnsi"/>
                <w:sz w:val="24"/>
                <w:szCs w:val="24"/>
              </w:rPr>
              <w:t xml:space="preserve"> sa </w:t>
            </w:r>
            <w:r w:rsidR="00825790" w:rsidRPr="00372410">
              <w:rPr>
                <w:rFonts w:cstheme="minorHAnsi"/>
                <w:sz w:val="24"/>
                <w:szCs w:val="24"/>
              </w:rPr>
              <w:t xml:space="preserve">k </w:t>
            </w:r>
            <w:r w:rsidRPr="00372410">
              <w:rPr>
                <w:rFonts w:cstheme="minorHAnsi"/>
                <w:sz w:val="24"/>
                <w:szCs w:val="24"/>
              </w:rPr>
              <w:t>dodávkam</w:t>
            </w:r>
            <w:r w:rsidR="00825790" w:rsidRPr="00372410">
              <w:rPr>
                <w:rFonts w:cstheme="minorHAnsi"/>
                <w:sz w:val="24"/>
                <w:szCs w:val="24"/>
              </w:rPr>
              <w:t xml:space="preserve"> tovarov</w:t>
            </w:r>
            <w:r w:rsidRPr="00372410">
              <w:rPr>
                <w:rFonts w:cstheme="minorHAnsi"/>
                <w:sz w:val="24"/>
                <w:szCs w:val="24"/>
              </w:rPr>
              <w:t xml:space="preserve">, ktoré sú predmetom </w:t>
            </w:r>
            <w:r w:rsidR="00AF672B" w:rsidRPr="00372410">
              <w:rPr>
                <w:rFonts w:cstheme="minorHAnsi"/>
                <w:sz w:val="24"/>
                <w:szCs w:val="24"/>
              </w:rPr>
              <w:t>Žiadosti o úhradu</w:t>
            </w:r>
            <w:r w:rsidRPr="00372410">
              <w:rPr>
                <w:rFonts w:cstheme="minorHAnsi"/>
                <w:sz w:val="24"/>
                <w:szCs w:val="24"/>
              </w:rPr>
              <w:t>. V prípade vnútorného vybavenia sú potrebné zábery dodaného vybavenia, resp. zábery na celkový počet, umiestnenie a pod. v závislosti od druhu a charakteru dodaného tovaru v </w:t>
            </w:r>
            <w:r w:rsidRPr="000A54D8">
              <w:rPr>
                <w:rFonts w:cstheme="minorHAnsi"/>
                <w:sz w:val="24"/>
                <w:szCs w:val="24"/>
              </w:rPr>
              <w:t>prípade obmedzenia prístupu a možnosti kontroly na mieste sa predkladá podrobnejšia fotodokumentácia</w:t>
            </w:r>
            <w:r w:rsidRPr="00372410">
              <w:rPr>
                <w:rFonts w:cstheme="minorHAnsi"/>
                <w:sz w:val="24"/>
                <w:szCs w:val="24"/>
              </w:rPr>
              <w:t xml:space="preserve"> v rámci daných možností zo realizovaných aktivít v danom čase a priestore (napr., prístroje označené nálepkou EÚ a s identifikačným číslom a pod.) a ďalej podľa potreby a pokynov </w:t>
            </w:r>
            <w:r w:rsidR="0087608F">
              <w:rPr>
                <w:rFonts w:cstheme="minorHAnsi"/>
                <w:sz w:val="24"/>
                <w:szCs w:val="24"/>
              </w:rPr>
              <w:t>vyššieho územného celku</w:t>
            </w:r>
            <w:r w:rsidRPr="00372410">
              <w:rPr>
                <w:rFonts w:cstheme="minorHAnsi"/>
                <w:sz w:val="24"/>
                <w:szCs w:val="24"/>
              </w:rPr>
              <w:t xml:space="preserve">; </w:t>
            </w:r>
          </w:p>
          <w:p w14:paraId="640C33B3" w14:textId="77777777" w:rsidR="000B3792" w:rsidRPr="00372410" w:rsidRDefault="0087608F" w:rsidP="000B3792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157" w:hanging="138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Vyšší územný celok</w:t>
            </w:r>
            <w:r w:rsidR="0003298C" w:rsidRPr="00372410">
              <w:rPr>
                <w:rFonts w:cstheme="minorHAnsi"/>
                <w:sz w:val="24"/>
                <w:szCs w:val="24"/>
              </w:rPr>
              <w:t xml:space="preserve"> </w:t>
            </w:r>
            <w:r w:rsidR="000B3792" w:rsidRPr="00372410">
              <w:rPr>
                <w:rFonts w:cstheme="minorHAnsi"/>
                <w:sz w:val="24"/>
                <w:szCs w:val="24"/>
              </w:rPr>
              <w:t xml:space="preserve">odporúča </w:t>
            </w:r>
            <w:r w:rsidR="00825790" w:rsidRPr="00372410">
              <w:rPr>
                <w:rFonts w:cstheme="minorHAnsi"/>
                <w:sz w:val="24"/>
                <w:szCs w:val="24"/>
              </w:rPr>
              <w:t>pri tovaroch minimálne 3</w:t>
            </w:r>
            <w:r w:rsidR="000B3792" w:rsidRPr="00372410">
              <w:rPr>
                <w:rFonts w:cstheme="minorHAnsi"/>
                <w:sz w:val="24"/>
                <w:szCs w:val="24"/>
              </w:rPr>
              <w:t xml:space="preserve"> ks fotografií vyhotovených tak, aby bolo možné posúdiť </w:t>
            </w:r>
            <w:r w:rsidR="00825790" w:rsidRPr="00372410">
              <w:rPr>
                <w:rFonts w:cstheme="minorHAnsi"/>
                <w:sz w:val="24"/>
                <w:szCs w:val="24"/>
              </w:rPr>
              <w:t>oprávnenosť</w:t>
            </w:r>
            <w:r w:rsidR="000B3792" w:rsidRPr="00372410">
              <w:rPr>
                <w:rFonts w:cstheme="minorHAnsi"/>
                <w:sz w:val="24"/>
                <w:szCs w:val="24"/>
              </w:rPr>
              <w:t xml:space="preserve">, resp. správnosť/súlad tovaru, ktorý bol dodaný s predloženou </w:t>
            </w:r>
            <w:r w:rsidR="00825790" w:rsidRPr="00372410">
              <w:rPr>
                <w:rFonts w:cstheme="minorHAnsi"/>
                <w:sz w:val="24"/>
                <w:szCs w:val="24"/>
              </w:rPr>
              <w:t>ž</w:t>
            </w:r>
            <w:r w:rsidR="00AF672B" w:rsidRPr="00372410">
              <w:rPr>
                <w:rFonts w:cstheme="minorHAnsi"/>
                <w:sz w:val="24"/>
                <w:szCs w:val="24"/>
              </w:rPr>
              <w:t>iadosťou o úhradu</w:t>
            </w:r>
            <w:r w:rsidR="000B3792" w:rsidRPr="00372410">
              <w:rPr>
                <w:rFonts w:cstheme="minorHAnsi"/>
                <w:sz w:val="24"/>
                <w:szCs w:val="24"/>
              </w:rPr>
              <w:t xml:space="preserve">. Predložená </w:t>
            </w:r>
            <w:r w:rsidR="00825790" w:rsidRPr="00372410">
              <w:rPr>
                <w:rFonts w:cstheme="minorHAnsi"/>
                <w:sz w:val="24"/>
                <w:szCs w:val="24"/>
              </w:rPr>
              <w:t>ž</w:t>
            </w:r>
            <w:r w:rsidR="00AF672B" w:rsidRPr="00372410">
              <w:rPr>
                <w:rFonts w:cstheme="minorHAnsi"/>
                <w:sz w:val="24"/>
                <w:szCs w:val="24"/>
              </w:rPr>
              <w:t>iadosť o úhradu</w:t>
            </w:r>
            <w:r w:rsidR="000B3792" w:rsidRPr="00372410">
              <w:rPr>
                <w:rFonts w:cstheme="minorHAnsi"/>
                <w:sz w:val="24"/>
                <w:szCs w:val="24"/>
              </w:rPr>
              <w:t xml:space="preserve"> musí byť v súlade s ostatnou predkladanou dokumentáciou;</w:t>
            </w:r>
          </w:p>
          <w:p w14:paraId="43283CDC" w14:textId="77777777" w:rsidR="000B3792" w:rsidRPr="00372410" w:rsidRDefault="000B3792" w:rsidP="0087608F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157" w:hanging="138"/>
              <w:jc w:val="both"/>
              <w:rPr>
                <w:rFonts w:cstheme="minorHAnsi"/>
                <w:sz w:val="24"/>
                <w:szCs w:val="24"/>
              </w:rPr>
            </w:pPr>
            <w:r w:rsidRPr="00372410">
              <w:rPr>
                <w:rFonts w:cstheme="minorHAnsi"/>
                <w:sz w:val="24"/>
                <w:szCs w:val="24"/>
              </w:rPr>
              <w:t>fotodokumentácia musí byť označená, napr. v názve súboru vo vzťahu k miestnosti/položk</w:t>
            </w:r>
            <w:r w:rsidR="00D74249" w:rsidRPr="00372410">
              <w:rPr>
                <w:rFonts w:cstheme="minorHAnsi"/>
                <w:sz w:val="24"/>
                <w:szCs w:val="24"/>
              </w:rPr>
              <w:t>e</w:t>
            </w:r>
            <w:r w:rsidRPr="00372410">
              <w:rPr>
                <w:rFonts w:cstheme="minorHAnsi"/>
                <w:sz w:val="24"/>
                <w:szCs w:val="24"/>
              </w:rPr>
              <w:t xml:space="preserve"> rozpočtu (ak je to relevantné). </w:t>
            </w:r>
            <w:r w:rsidR="0087608F">
              <w:rPr>
                <w:rFonts w:cstheme="minorHAnsi"/>
                <w:sz w:val="24"/>
                <w:szCs w:val="24"/>
              </w:rPr>
              <w:t>Vyšší územný celok</w:t>
            </w:r>
            <w:r w:rsidRPr="00372410">
              <w:rPr>
                <w:rFonts w:cstheme="minorHAnsi"/>
                <w:sz w:val="24"/>
                <w:szCs w:val="24"/>
              </w:rPr>
              <w:t xml:space="preserve"> má právo žiadať doplnenie fotodokumentácie v rozsahu, ktorý je potrebný pre posúdenie skutočnej realizácie deklarovaných </w:t>
            </w:r>
            <w:r w:rsidR="00D74249" w:rsidRPr="00372410">
              <w:rPr>
                <w:rFonts w:cstheme="minorHAnsi"/>
                <w:sz w:val="24"/>
                <w:szCs w:val="24"/>
              </w:rPr>
              <w:t>výdavkov</w:t>
            </w:r>
            <w:r w:rsidRPr="00372410">
              <w:rPr>
                <w:rFonts w:cstheme="minorHAnsi"/>
                <w:sz w:val="24"/>
                <w:szCs w:val="24"/>
              </w:rPr>
              <w:t>, resp. môže požadovať vysvetlenie k identifikácii predloženej dokumentácie.</w:t>
            </w:r>
          </w:p>
        </w:tc>
      </w:tr>
      <w:tr w:rsidR="000B3792" w:rsidRPr="00B86DB0" w14:paraId="772CCD29" w14:textId="77777777" w:rsidTr="0007188F">
        <w:tc>
          <w:tcPr>
            <w:tcW w:w="1489" w:type="pct"/>
          </w:tcPr>
          <w:p w14:paraId="7853CF0E" w14:textId="77777777" w:rsidR="000B3792" w:rsidRPr="00372410" w:rsidRDefault="000B3792" w:rsidP="00D74265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18"/>
              <w:rPr>
                <w:rFonts w:cstheme="minorHAnsi"/>
                <w:b/>
                <w:sz w:val="24"/>
                <w:szCs w:val="24"/>
              </w:rPr>
            </w:pPr>
            <w:r w:rsidRPr="00372410">
              <w:rPr>
                <w:rFonts w:eastAsia="Times New Roman" w:cstheme="minorHAnsi"/>
                <w:b/>
                <w:sz w:val="24"/>
                <w:szCs w:val="24"/>
                <w:lang w:eastAsia="sk-SK"/>
              </w:rPr>
              <w:t>Ďalšie podmienky a náležitosti</w:t>
            </w:r>
          </w:p>
        </w:tc>
        <w:tc>
          <w:tcPr>
            <w:tcW w:w="3511" w:type="pct"/>
            <w:vAlign w:val="center"/>
          </w:tcPr>
          <w:p w14:paraId="423B4758" w14:textId="77777777" w:rsidR="000B3792" w:rsidRPr="00372410" w:rsidRDefault="000B3792" w:rsidP="00D870E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0B3792" w:rsidRPr="00B86DB0" w14:paraId="7A8426F5" w14:textId="77777777" w:rsidTr="0007188F">
        <w:tc>
          <w:tcPr>
            <w:tcW w:w="1489" w:type="pct"/>
          </w:tcPr>
          <w:p w14:paraId="0CC7A811" w14:textId="77777777" w:rsidR="000B3792" w:rsidRPr="00372410" w:rsidRDefault="000B3792" w:rsidP="00D74265">
            <w:pPr>
              <w:pStyle w:val="Odsekzoznamu"/>
              <w:numPr>
                <w:ilvl w:val="0"/>
                <w:numId w:val="7"/>
              </w:num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372410">
              <w:rPr>
                <w:rFonts w:cstheme="minorHAnsi"/>
                <w:sz w:val="24"/>
                <w:szCs w:val="24"/>
                <w:u w:val="single"/>
              </w:rPr>
              <w:t>Oprávnenosť výdavkov</w:t>
            </w:r>
          </w:p>
        </w:tc>
        <w:tc>
          <w:tcPr>
            <w:tcW w:w="3511" w:type="pct"/>
            <w:vAlign w:val="center"/>
          </w:tcPr>
          <w:p w14:paraId="6287458D" w14:textId="0A511A92" w:rsidR="000B3792" w:rsidRPr="00372410" w:rsidRDefault="002F15E4" w:rsidP="0087608F">
            <w:pPr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372410">
              <w:rPr>
                <w:rFonts w:eastAsia="Times New Roman" w:cstheme="minorHAnsi"/>
                <w:sz w:val="24"/>
                <w:szCs w:val="24"/>
                <w:lang w:eastAsia="sk-SK"/>
              </w:rPr>
              <w:t>Užívateľ</w:t>
            </w:r>
            <w:r w:rsidR="000B3792" w:rsidRPr="00372410">
              <w:rPr>
                <w:rFonts w:eastAsia="Times New Roman" w:cstheme="minorHAnsi"/>
                <w:sz w:val="24"/>
                <w:szCs w:val="24"/>
                <w:lang w:eastAsia="sk-SK"/>
              </w:rPr>
              <w:t xml:space="preserve"> si môže nárokovať v</w:t>
            </w:r>
            <w:r w:rsidR="001E320E" w:rsidRPr="00372410">
              <w:rPr>
                <w:rFonts w:eastAsia="Times New Roman" w:cstheme="minorHAnsi"/>
                <w:sz w:val="24"/>
                <w:szCs w:val="24"/>
                <w:lang w:eastAsia="sk-SK"/>
              </w:rPr>
              <w:t xml:space="preserve"> ži</w:t>
            </w:r>
            <w:r w:rsidRPr="00372410">
              <w:rPr>
                <w:rFonts w:eastAsia="Times New Roman" w:cstheme="minorHAnsi"/>
                <w:sz w:val="24"/>
                <w:szCs w:val="24"/>
                <w:lang w:eastAsia="sk-SK"/>
              </w:rPr>
              <w:t>adosti o úhradu</w:t>
            </w:r>
            <w:r w:rsidR="000B3792" w:rsidRPr="00372410">
              <w:rPr>
                <w:rFonts w:eastAsia="Times New Roman" w:cstheme="minorHAnsi"/>
                <w:sz w:val="24"/>
                <w:szCs w:val="24"/>
                <w:lang w:eastAsia="sk-SK"/>
              </w:rPr>
              <w:t xml:space="preserve"> iba výdavky, ktoré spĺňajú definíciu oprávnených výdavkov v zmysle </w:t>
            </w:r>
            <w:r w:rsidR="0087608F">
              <w:rPr>
                <w:rFonts w:eastAsia="Times New Roman" w:cstheme="minorHAnsi"/>
                <w:sz w:val="24"/>
                <w:szCs w:val="24"/>
                <w:lang w:eastAsia="sk-SK"/>
              </w:rPr>
              <w:t>Príručky pre užívateľa</w:t>
            </w:r>
            <w:r w:rsidR="00833B50" w:rsidRPr="00372410">
              <w:rPr>
                <w:rFonts w:eastAsia="Times New Roman" w:cstheme="minorHAnsi"/>
                <w:sz w:val="24"/>
                <w:szCs w:val="24"/>
                <w:lang w:eastAsia="sk-SK"/>
              </w:rPr>
              <w:t xml:space="preserve"> </w:t>
            </w:r>
            <w:r w:rsidR="0087608F">
              <w:rPr>
                <w:rFonts w:eastAsia="Times New Roman" w:cstheme="minorHAnsi"/>
                <w:sz w:val="24"/>
                <w:szCs w:val="24"/>
                <w:lang w:eastAsia="sk-SK"/>
              </w:rPr>
              <w:t xml:space="preserve">príloha č. 4 </w:t>
            </w:r>
            <w:r w:rsidR="0087608F" w:rsidRPr="0087608F">
              <w:rPr>
                <w:rFonts w:eastAsia="Times New Roman" w:cstheme="minorHAnsi"/>
                <w:sz w:val="24"/>
                <w:szCs w:val="24"/>
                <w:lang w:eastAsia="sk-SK"/>
              </w:rPr>
              <w:t>Zoznam oprávnených výdavkov pre užívateľa</w:t>
            </w:r>
            <w:r w:rsidR="003D3352">
              <w:rPr>
                <w:rFonts w:eastAsia="Times New Roman" w:cstheme="minorHAnsi"/>
                <w:sz w:val="24"/>
                <w:szCs w:val="24"/>
                <w:lang w:eastAsia="sk-SK"/>
              </w:rPr>
              <w:t>.</w:t>
            </w:r>
          </w:p>
        </w:tc>
      </w:tr>
      <w:tr w:rsidR="000B3792" w:rsidRPr="00B86DB0" w14:paraId="35655094" w14:textId="77777777" w:rsidTr="0007188F">
        <w:tc>
          <w:tcPr>
            <w:tcW w:w="1489" w:type="pct"/>
          </w:tcPr>
          <w:p w14:paraId="3AD7850F" w14:textId="77777777" w:rsidR="000B3792" w:rsidRPr="00372410" w:rsidRDefault="000B3792" w:rsidP="00D74265">
            <w:pPr>
              <w:pStyle w:val="Odsekzoznamu"/>
              <w:numPr>
                <w:ilvl w:val="0"/>
                <w:numId w:val="7"/>
              </w:numPr>
              <w:spacing w:after="0" w:line="240" w:lineRule="auto"/>
              <w:rPr>
                <w:rFonts w:cstheme="minorHAnsi"/>
                <w:sz w:val="24"/>
                <w:szCs w:val="24"/>
                <w:u w:val="single"/>
              </w:rPr>
            </w:pPr>
            <w:r w:rsidRPr="00372410">
              <w:rPr>
                <w:rFonts w:cstheme="minorHAnsi"/>
                <w:sz w:val="24"/>
                <w:szCs w:val="24"/>
                <w:u w:val="single"/>
              </w:rPr>
              <w:t>Čiastočné nárokovanie faktúry</w:t>
            </w:r>
          </w:p>
        </w:tc>
        <w:tc>
          <w:tcPr>
            <w:tcW w:w="3511" w:type="pct"/>
            <w:vAlign w:val="center"/>
          </w:tcPr>
          <w:p w14:paraId="79185442" w14:textId="77777777" w:rsidR="000B3792" w:rsidRPr="00372410" w:rsidRDefault="000B3792" w:rsidP="00833B50">
            <w:pPr>
              <w:jc w:val="both"/>
              <w:rPr>
                <w:rFonts w:cstheme="minorHAnsi"/>
                <w:sz w:val="24"/>
                <w:szCs w:val="24"/>
              </w:rPr>
            </w:pPr>
            <w:r w:rsidRPr="00372410">
              <w:rPr>
                <w:rFonts w:cstheme="minorHAnsi"/>
                <w:sz w:val="24"/>
                <w:szCs w:val="24"/>
              </w:rPr>
              <w:t xml:space="preserve">V prípade, ak si </w:t>
            </w:r>
            <w:r w:rsidR="0047626D" w:rsidRPr="00372410">
              <w:rPr>
                <w:rFonts w:cstheme="minorHAnsi"/>
                <w:sz w:val="24"/>
                <w:szCs w:val="24"/>
              </w:rPr>
              <w:t>užívateľ</w:t>
            </w:r>
            <w:r w:rsidRPr="00372410">
              <w:rPr>
                <w:rFonts w:cstheme="minorHAnsi"/>
                <w:sz w:val="24"/>
                <w:szCs w:val="24"/>
              </w:rPr>
              <w:t xml:space="preserve"> nenárokuje v</w:t>
            </w:r>
            <w:r w:rsidR="00036648">
              <w:rPr>
                <w:rFonts w:cstheme="minorHAnsi"/>
                <w:sz w:val="24"/>
                <w:szCs w:val="24"/>
              </w:rPr>
              <w:t> nárokovaných/</w:t>
            </w:r>
            <w:r w:rsidRPr="00372410">
              <w:rPr>
                <w:rFonts w:cstheme="minorHAnsi"/>
                <w:sz w:val="24"/>
                <w:szCs w:val="24"/>
              </w:rPr>
              <w:t xml:space="preserve">deklarovaných výdavkoch plnú výšku faktúry, je potrebné jasne identifikovať nenárokované položky alebo zníženú DPH. Tieto položky je </w:t>
            </w:r>
            <w:r w:rsidR="0047626D" w:rsidRPr="00372410">
              <w:rPr>
                <w:rFonts w:cstheme="minorHAnsi"/>
                <w:sz w:val="24"/>
                <w:szCs w:val="24"/>
              </w:rPr>
              <w:t>užívateľ</w:t>
            </w:r>
            <w:r w:rsidRPr="00372410">
              <w:rPr>
                <w:rFonts w:cstheme="minorHAnsi"/>
                <w:sz w:val="24"/>
                <w:szCs w:val="24"/>
              </w:rPr>
              <w:t xml:space="preserve"> povinný identifikovať napr. prílohou k faktúre (čestné vyhlásenie alebo sumarizačný hárok a pod.), s uvedením čísla faktúry, </w:t>
            </w:r>
            <w:r w:rsidR="00833B50" w:rsidRPr="00372410">
              <w:rPr>
                <w:rFonts w:cstheme="minorHAnsi"/>
                <w:sz w:val="24"/>
                <w:szCs w:val="24"/>
              </w:rPr>
              <w:t>ich názvu</w:t>
            </w:r>
            <w:r w:rsidRPr="00372410">
              <w:rPr>
                <w:rFonts w:cstheme="minorHAnsi"/>
                <w:sz w:val="24"/>
                <w:szCs w:val="24"/>
              </w:rPr>
              <w:t xml:space="preserve">. Dokument musí byť verifikovaný pečiatkou a podpisom </w:t>
            </w:r>
            <w:r w:rsidR="0047626D" w:rsidRPr="00372410">
              <w:rPr>
                <w:rFonts w:cstheme="minorHAnsi"/>
                <w:sz w:val="24"/>
                <w:szCs w:val="24"/>
              </w:rPr>
              <w:t>užívateľa</w:t>
            </w:r>
            <w:r w:rsidRPr="00372410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0B3792" w:rsidRPr="00B86DB0" w:rsidDel="002651BF" w14:paraId="49DFDD05" w14:textId="77777777" w:rsidTr="0007188F">
        <w:tc>
          <w:tcPr>
            <w:tcW w:w="1489" w:type="pct"/>
          </w:tcPr>
          <w:p w14:paraId="0AD10720" w14:textId="6A28F434" w:rsidR="000B3792" w:rsidRPr="00372410" w:rsidDel="00BD21F5" w:rsidRDefault="003456C9" w:rsidP="00D74265">
            <w:pPr>
              <w:ind w:left="317" w:hanging="317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9</w:t>
            </w:r>
            <w:r w:rsidR="00650BED" w:rsidRPr="00372410">
              <w:rPr>
                <w:rFonts w:cstheme="minorHAnsi"/>
                <w:b/>
                <w:sz w:val="24"/>
                <w:szCs w:val="24"/>
              </w:rPr>
              <w:t xml:space="preserve">. </w:t>
            </w:r>
            <w:ins w:id="16" w:author="Bagiová Tatiana" w:date="2026-01-29T14:54:00Z" w16du:dateUtc="2026-01-29T13:54:00Z">
              <w:r w:rsidR="003F16D1">
                <w:rPr>
                  <w:rFonts w:cstheme="minorHAnsi"/>
                  <w:b/>
                  <w:sz w:val="24"/>
                  <w:szCs w:val="24"/>
                </w:rPr>
                <w:t>Iné d</w:t>
              </w:r>
            </w:ins>
            <w:del w:id="17" w:author="Bagiová Tatiana" w:date="2026-01-29T14:54:00Z" w16du:dateUtc="2026-01-29T13:54:00Z">
              <w:r w:rsidR="000B3792" w:rsidRPr="00372410" w:rsidDel="003F16D1">
                <w:rPr>
                  <w:rFonts w:cstheme="minorHAnsi"/>
                  <w:b/>
                  <w:sz w:val="24"/>
                  <w:szCs w:val="24"/>
                </w:rPr>
                <w:delText>D</w:delText>
              </w:r>
            </w:del>
            <w:r w:rsidR="000B3792" w:rsidRPr="00372410">
              <w:rPr>
                <w:rFonts w:cstheme="minorHAnsi"/>
                <w:b/>
                <w:sz w:val="24"/>
                <w:szCs w:val="24"/>
              </w:rPr>
              <w:t xml:space="preserve">okumenty </w:t>
            </w:r>
            <w:r w:rsidR="00650BED" w:rsidRPr="00372410">
              <w:rPr>
                <w:rFonts w:cstheme="minorHAnsi"/>
                <w:b/>
                <w:sz w:val="24"/>
                <w:szCs w:val="24"/>
              </w:rPr>
              <w:t xml:space="preserve"> užívateľa k </w:t>
            </w:r>
            <w:r w:rsidR="004B2BFC" w:rsidRPr="00372410">
              <w:rPr>
                <w:rFonts w:cstheme="minorHAnsi"/>
                <w:b/>
                <w:sz w:val="24"/>
                <w:szCs w:val="24"/>
              </w:rPr>
              <w:t>ž</w:t>
            </w:r>
            <w:r w:rsidR="00650BED" w:rsidRPr="00372410">
              <w:rPr>
                <w:rFonts w:cstheme="minorHAnsi"/>
                <w:b/>
                <w:sz w:val="24"/>
                <w:szCs w:val="24"/>
              </w:rPr>
              <w:t>iadosti o úhradu</w:t>
            </w:r>
          </w:p>
        </w:tc>
        <w:tc>
          <w:tcPr>
            <w:tcW w:w="3511" w:type="pct"/>
          </w:tcPr>
          <w:p w14:paraId="100B036F" w14:textId="77777777" w:rsidR="000B3792" w:rsidRPr="00372410" w:rsidRDefault="00650BED" w:rsidP="00D870E4">
            <w:pPr>
              <w:jc w:val="both"/>
              <w:rPr>
                <w:rFonts w:cstheme="minorHAnsi"/>
                <w:sz w:val="24"/>
                <w:szCs w:val="24"/>
              </w:rPr>
            </w:pPr>
            <w:r w:rsidRPr="00372410">
              <w:rPr>
                <w:rFonts w:cstheme="minorHAnsi"/>
                <w:sz w:val="24"/>
                <w:szCs w:val="24"/>
              </w:rPr>
              <w:t>Dokumenty, ktoré užívateľ predkladá k </w:t>
            </w:r>
            <w:r w:rsidR="001E320E" w:rsidRPr="00372410">
              <w:rPr>
                <w:rFonts w:cstheme="minorHAnsi"/>
                <w:sz w:val="24"/>
                <w:szCs w:val="24"/>
              </w:rPr>
              <w:t>ž</w:t>
            </w:r>
            <w:r w:rsidRPr="00372410">
              <w:rPr>
                <w:rFonts w:cstheme="minorHAnsi"/>
                <w:sz w:val="24"/>
                <w:szCs w:val="24"/>
              </w:rPr>
              <w:t>iadosti o úhradu:</w:t>
            </w:r>
          </w:p>
          <w:p w14:paraId="658556F0" w14:textId="119D0A1A" w:rsidR="00062B83" w:rsidRDefault="00A97B0D" w:rsidP="0087608F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188" w:hanging="188"/>
              <w:jc w:val="both"/>
              <w:rPr>
                <w:ins w:id="18" w:author="Bagiová Tatiana" w:date="2026-01-29T15:03:00Z" w16du:dateUtc="2026-01-29T14:03:00Z"/>
                <w:rFonts w:cstheme="minorHAnsi"/>
                <w:sz w:val="24"/>
                <w:szCs w:val="24"/>
              </w:rPr>
            </w:pPr>
            <w:ins w:id="19" w:author="Bagiová Tatiana" w:date="2026-01-29T15:00:00Z" w16du:dateUtc="2026-01-29T14:00:00Z">
              <w:r>
                <w:rPr>
                  <w:rFonts w:cstheme="minorHAnsi"/>
                  <w:sz w:val="24"/>
                  <w:szCs w:val="24"/>
                </w:rPr>
                <w:t>ž</w:t>
              </w:r>
              <w:r w:rsidRPr="00A97B0D">
                <w:rPr>
                  <w:rFonts w:cstheme="minorHAnsi"/>
                  <w:sz w:val="24"/>
                  <w:szCs w:val="24"/>
                </w:rPr>
                <w:t>iadosť o kontrolu VO/obstarávania, vrátane príloh (ak relevantné</w:t>
              </w:r>
              <w:r>
                <w:rPr>
                  <w:rFonts w:cstheme="minorHAnsi"/>
                  <w:sz w:val="24"/>
                  <w:szCs w:val="24"/>
                </w:rPr>
                <w:t>)</w:t>
              </w:r>
            </w:ins>
            <w:ins w:id="20" w:author="Bagiová Tatiana" w:date="2026-01-29T15:03:00Z" w16du:dateUtc="2026-01-29T14:03:00Z">
              <w:r w:rsidR="00C3062D">
                <w:rPr>
                  <w:rFonts w:cstheme="minorHAnsi"/>
                  <w:sz w:val="24"/>
                  <w:szCs w:val="24"/>
                </w:rPr>
                <w:t>,</w:t>
              </w:r>
            </w:ins>
          </w:p>
          <w:p w14:paraId="118F84A1" w14:textId="636E8A1B" w:rsidR="000B3792" w:rsidRPr="00170679" w:rsidRDefault="00A35757" w:rsidP="00170679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188" w:hanging="188"/>
              <w:jc w:val="both"/>
              <w:rPr>
                <w:rFonts w:cstheme="minorHAnsi"/>
                <w:sz w:val="24"/>
                <w:szCs w:val="24"/>
                <w:rPrChange w:id="21" w:author="Bagiová Tatiana" w:date="2026-01-30T10:19:00Z" w16du:dateUtc="2026-01-30T09:19:00Z">
                  <w:rPr/>
                </w:rPrChange>
              </w:rPr>
            </w:pPr>
            <w:ins w:id="22" w:author="Bagiová Tatiana" w:date="2026-01-29T15:07:00Z" w16du:dateUtc="2026-01-29T14:07:00Z">
              <w:r w:rsidRPr="0007188F">
                <w:rPr>
                  <w:rFonts w:cstheme="minorHAnsi"/>
                  <w:sz w:val="24"/>
                  <w:szCs w:val="24"/>
                </w:rPr>
                <w:t>informácia o plnení  príspevku merateľného ukazovateľa</w:t>
              </w:r>
              <w:r>
                <w:rPr>
                  <w:rFonts w:cs="Calibri"/>
                </w:rPr>
                <w:t xml:space="preserve"> </w:t>
              </w:r>
            </w:ins>
            <w:ins w:id="23" w:author="Bagiová Tatiana" w:date="2026-01-29T15:04:00Z" w16du:dateUtc="2026-01-29T14:04:00Z">
              <w:r w:rsidR="00642DD7">
                <w:rPr>
                  <w:rFonts w:cstheme="minorHAnsi"/>
                  <w:sz w:val="24"/>
                  <w:szCs w:val="24"/>
                </w:rPr>
                <w:t>(ak relevan</w:t>
              </w:r>
            </w:ins>
            <w:ins w:id="24" w:author="Bagiová Tatiana" w:date="2026-01-29T15:05:00Z" w16du:dateUtc="2026-01-29T14:05:00Z">
              <w:r w:rsidR="00642DD7">
                <w:rPr>
                  <w:rFonts w:cstheme="minorHAnsi"/>
                  <w:sz w:val="24"/>
                  <w:szCs w:val="24"/>
                </w:rPr>
                <w:t>tné)</w:t>
              </w:r>
              <w:r w:rsidR="00F23C3F">
                <w:rPr>
                  <w:rStyle w:val="Odkaznapoznmkupodiarou"/>
                  <w:rFonts w:cstheme="minorHAnsi"/>
                  <w:sz w:val="24"/>
                  <w:szCs w:val="24"/>
                </w:rPr>
                <w:footnoteReference w:id="1"/>
              </w:r>
            </w:ins>
            <w:ins w:id="30" w:author="Bagiová Tatiana" w:date="2026-01-30T13:39:00Z" w16du:dateUtc="2026-01-30T12:39:00Z">
              <w:r w:rsidR="00283253">
                <w:rPr>
                  <w:rFonts w:cstheme="minorHAnsi"/>
                  <w:sz w:val="24"/>
                  <w:szCs w:val="24"/>
                </w:rPr>
                <w:t>.</w:t>
              </w:r>
            </w:ins>
            <w:del w:id="31" w:author="Bagiová Tatiana" w:date="2026-01-30T10:19:00Z" w16du:dateUtc="2026-01-30T09:19:00Z">
              <w:r w:rsidR="000B3792" w:rsidRPr="00170679" w:rsidDel="00170679">
                <w:rPr>
                  <w:rFonts w:cstheme="minorHAnsi"/>
                  <w:sz w:val="24"/>
                  <w:szCs w:val="24"/>
                  <w:rPrChange w:id="32" w:author="Bagiová Tatiana" w:date="2026-01-30T10:19:00Z" w16du:dateUtc="2026-01-30T09:19:00Z">
                    <w:rPr/>
                  </w:rPrChange>
                </w:rPr>
                <w:delText>zmluvu o</w:delText>
              </w:r>
              <w:r w:rsidR="0087608F" w:rsidRPr="00170679" w:rsidDel="00170679">
                <w:rPr>
                  <w:rFonts w:cstheme="minorHAnsi"/>
                  <w:sz w:val="24"/>
                  <w:szCs w:val="24"/>
                  <w:rPrChange w:id="33" w:author="Bagiová Tatiana" w:date="2026-01-30T10:19:00Z" w16du:dateUtc="2026-01-30T09:19:00Z">
                    <w:rPr/>
                  </w:rPrChange>
                </w:rPr>
                <w:delText xml:space="preserve"> poskytnutí finančných prostriedkov z príspevku </w:delText>
              </w:r>
              <w:r w:rsidR="000B3792" w:rsidRPr="00170679" w:rsidDel="00170679">
                <w:rPr>
                  <w:rFonts w:cstheme="minorHAnsi"/>
                  <w:sz w:val="24"/>
                  <w:szCs w:val="24"/>
                  <w:rPrChange w:id="34" w:author="Bagiová Tatiana" w:date="2026-01-30T10:19:00Z" w16du:dateUtc="2026-01-30T09:19:00Z">
                    <w:rPr/>
                  </w:rPrChange>
                </w:rPr>
                <w:delText xml:space="preserve">(uzatvorenú medzi </w:delText>
              </w:r>
              <w:r w:rsidR="005D3358" w:rsidRPr="00170679" w:rsidDel="00170679">
                <w:rPr>
                  <w:rFonts w:cstheme="minorHAnsi"/>
                  <w:sz w:val="24"/>
                  <w:szCs w:val="24"/>
                  <w:rPrChange w:id="35" w:author="Bagiová Tatiana" w:date="2026-01-30T10:19:00Z" w16du:dateUtc="2026-01-30T09:19:00Z">
                    <w:rPr/>
                  </w:rPrChange>
                </w:rPr>
                <w:delText>prijímateľom</w:delText>
              </w:r>
              <w:r w:rsidR="000B3792" w:rsidRPr="00170679" w:rsidDel="00170679">
                <w:rPr>
                  <w:rFonts w:cstheme="minorHAnsi"/>
                  <w:sz w:val="24"/>
                  <w:szCs w:val="24"/>
                  <w:rPrChange w:id="36" w:author="Bagiová Tatiana" w:date="2026-01-30T10:19:00Z" w16du:dateUtc="2026-01-30T09:19:00Z">
                    <w:rPr/>
                  </w:rPrChange>
                </w:rPr>
                <w:delText xml:space="preserve"> a uží</w:delText>
              </w:r>
              <w:r w:rsidR="00650BED" w:rsidRPr="00170679" w:rsidDel="00170679">
                <w:rPr>
                  <w:rFonts w:cstheme="minorHAnsi"/>
                  <w:sz w:val="24"/>
                  <w:szCs w:val="24"/>
                  <w:rPrChange w:id="37" w:author="Bagiová Tatiana" w:date="2026-01-30T10:19:00Z" w16du:dateUtc="2026-01-30T09:19:00Z">
                    <w:rPr/>
                  </w:rPrChange>
                </w:rPr>
                <w:delText>vateľom) spolu s jej prílohami</w:delText>
              </w:r>
              <w:r w:rsidR="004E6278" w:rsidRPr="00170679" w:rsidDel="00170679">
                <w:rPr>
                  <w:rFonts w:cstheme="minorHAnsi"/>
                  <w:sz w:val="24"/>
                  <w:szCs w:val="24"/>
                  <w:rPrChange w:id="38" w:author="Bagiová Tatiana" w:date="2026-01-30T10:19:00Z" w16du:dateUtc="2026-01-30T09:19:00Z">
                    <w:rPr/>
                  </w:rPrChange>
                </w:rPr>
                <w:delText xml:space="preserve"> (link na </w:delText>
              </w:r>
              <w:commentRangeStart w:id="39"/>
              <w:r w:rsidR="004E6278" w:rsidRPr="00170679" w:rsidDel="00170679">
                <w:rPr>
                  <w:rFonts w:cstheme="minorHAnsi"/>
                  <w:sz w:val="24"/>
                  <w:szCs w:val="24"/>
                  <w:rPrChange w:id="40" w:author="Bagiová Tatiana" w:date="2026-01-30T10:19:00Z" w16du:dateUtc="2026-01-30T09:19:00Z">
                    <w:rPr/>
                  </w:rPrChange>
                </w:rPr>
                <w:delText>CRZ</w:delText>
              </w:r>
              <w:commentRangeEnd w:id="39"/>
              <w:r w:rsidR="00E8058E" w:rsidDel="00170679">
                <w:rPr>
                  <w:rStyle w:val="Odkaznakomentr"/>
                </w:rPr>
                <w:commentReference w:id="39"/>
              </w:r>
              <w:r w:rsidR="004E6278" w:rsidRPr="00170679" w:rsidDel="00170679">
                <w:rPr>
                  <w:rFonts w:cstheme="minorHAnsi"/>
                  <w:sz w:val="24"/>
                  <w:szCs w:val="24"/>
                  <w:rPrChange w:id="41" w:author="Bagiová Tatiana" w:date="2026-01-30T10:19:00Z" w16du:dateUtc="2026-01-30T09:19:00Z">
                    <w:rPr/>
                  </w:rPrChange>
                </w:rPr>
                <w:delText>)</w:delText>
              </w:r>
              <w:r w:rsidR="00833B50" w:rsidRPr="00170679" w:rsidDel="00170679">
                <w:rPr>
                  <w:rFonts w:cstheme="minorHAnsi"/>
                  <w:sz w:val="24"/>
                  <w:szCs w:val="24"/>
                  <w:rPrChange w:id="42" w:author="Bagiová Tatiana" w:date="2026-01-30T10:19:00Z" w16du:dateUtc="2026-01-30T09:19:00Z">
                    <w:rPr/>
                  </w:rPrChange>
                </w:rPr>
                <w:delText>.</w:delText>
              </w:r>
            </w:del>
          </w:p>
        </w:tc>
      </w:tr>
      <w:tr w:rsidR="00C82703" w:rsidRPr="00B86DB0" w:rsidDel="002651BF" w14:paraId="1F1E2467" w14:textId="77777777" w:rsidTr="0007188F">
        <w:tc>
          <w:tcPr>
            <w:tcW w:w="1489" w:type="pct"/>
          </w:tcPr>
          <w:p w14:paraId="2C2EDC10" w14:textId="77777777" w:rsidR="00C82703" w:rsidRDefault="00C82703" w:rsidP="00D74265">
            <w:pPr>
              <w:ind w:left="317" w:hanging="317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3511" w:type="pct"/>
          </w:tcPr>
          <w:p w14:paraId="1CBD2416" w14:textId="77777777" w:rsidR="00C82703" w:rsidRPr="00C82703" w:rsidRDefault="00C82703" w:rsidP="00C8270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Užívateľ spolu so žiadosťou o úhradu predkladá poistenie majetku - fotokópia</w:t>
            </w:r>
          </w:p>
        </w:tc>
      </w:tr>
      <w:tr w:rsidR="00C82703" w:rsidRPr="00B86DB0" w:rsidDel="002651BF" w14:paraId="06402AC6" w14:textId="77777777" w:rsidTr="0007188F">
        <w:tc>
          <w:tcPr>
            <w:tcW w:w="1489" w:type="pct"/>
          </w:tcPr>
          <w:p w14:paraId="62675709" w14:textId="77777777" w:rsidR="00C82703" w:rsidRDefault="00C82703" w:rsidP="00D74265">
            <w:pPr>
              <w:ind w:left="317" w:hanging="317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3511" w:type="pct"/>
          </w:tcPr>
          <w:p w14:paraId="3182E962" w14:textId="77777777" w:rsidR="00C82703" w:rsidRPr="00372410" w:rsidRDefault="00C82703" w:rsidP="00D870E4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Užívateľ spolu so žiadosťou o úhradu predkladá zaradenie majetku - fotokópia</w:t>
            </w:r>
          </w:p>
        </w:tc>
      </w:tr>
    </w:tbl>
    <w:p w14:paraId="66B59D0F" w14:textId="77777777" w:rsidR="000B3792" w:rsidRPr="008F30ED" w:rsidRDefault="000B3792" w:rsidP="00A87A1E">
      <w:pPr>
        <w:jc w:val="left"/>
        <w:rPr>
          <w:rFonts w:ascii="Times New Roman" w:hAnsi="Times New Roman" w:cs="Times New Roman"/>
        </w:rPr>
      </w:pPr>
    </w:p>
    <w:p w14:paraId="60572BF4" w14:textId="77777777" w:rsidR="00255EEE" w:rsidDel="008D1FD7" w:rsidRDefault="00255EEE" w:rsidP="00636BD0">
      <w:pPr>
        <w:jc w:val="left"/>
        <w:rPr>
          <w:del w:id="43" w:author="Bagiová Tatiana" w:date="2026-01-29T15:09:00Z" w16du:dateUtc="2026-01-29T14:09:00Z"/>
          <w:rFonts w:eastAsia="Times New Roman" w:cstheme="minorHAnsi"/>
          <w:bCs/>
          <w:color w:val="000000"/>
          <w:sz w:val="20"/>
          <w:szCs w:val="20"/>
          <w:lang w:eastAsia="sk-SK"/>
        </w:rPr>
      </w:pPr>
      <w:r w:rsidRPr="00372410">
        <w:rPr>
          <w:rFonts w:cstheme="minorHAnsi"/>
          <w:sz w:val="20"/>
          <w:szCs w:val="20"/>
        </w:rPr>
        <w:t>Forma predkladani</w:t>
      </w:r>
      <w:r w:rsidR="004B2BFC" w:rsidRPr="00372410">
        <w:rPr>
          <w:rFonts w:cstheme="minorHAnsi"/>
          <w:sz w:val="20"/>
          <w:szCs w:val="20"/>
        </w:rPr>
        <w:t>a</w:t>
      </w:r>
      <w:r w:rsidRPr="00372410">
        <w:rPr>
          <w:rFonts w:cstheme="minorHAnsi"/>
          <w:sz w:val="20"/>
          <w:szCs w:val="20"/>
        </w:rPr>
        <w:t xml:space="preserve"> dokumentácie</w:t>
      </w:r>
    </w:p>
    <w:p w14:paraId="565CFDCA" w14:textId="77777777" w:rsidR="008D1FD7" w:rsidRPr="00372410" w:rsidRDefault="008D1FD7" w:rsidP="00255EEE">
      <w:pPr>
        <w:jc w:val="left"/>
        <w:rPr>
          <w:ins w:id="44" w:author="Bagiová Tatiana" w:date="2026-01-29T15:10:00Z" w16du:dateUtc="2026-01-29T14:10:00Z"/>
          <w:rFonts w:cstheme="minorHAnsi"/>
          <w:sz w:val="20"/>
          <w:szCs w:val="20"/>
        </w:rPr>
      </w:pPr>
    </w:p>
    <w:p w14:paraId="0B3E11E0" w14:textId="4A0E85C6" w:rsidR="0086515F" w:rsidRPr="00372410" w:rsidRDefault="004B2BFC" w:rsidP="0007188F">
      <w:pPr>
        <w:jc w:val="left"/>
        <w:rPr>
          <w:rFonts w:eastAsia="Times New Roman" w:cstheme="minorHAnsi"/>
          <w:bCs/>
          <w:color w:val="000000"/>
          <w:sz w:val="20"/>
          <w:szCs w:val="20"/>
          <w:lang w:eastAsia="sk-SK"/>
        </w:rPr>
      </w:pPr>
      <w:r w:rsidRPr="00372410">
        <w:rPr>
          <w:rFonts w:eastAsia="Times New Roman" w:cstheme="minorHAnsi"/>
          <w:bCs/>
          <w:color w:val="000000"/>
          <w:sz w:val="20"/>
          <w:szCs w:val="20"/>
          <w:lang w:eastAsia="sk-SK"/>
        </w:rPr>
        <w:t>Užívateľ a</w:t>
      </w:r>
      <w:r w:rsidR="0003298C" w:rsidRPr="00372410">
        <w:rPr>
          <w:rFonts w:eastAsia="Times New Roman" w:cstheme="minorHAnsi"/>
          <w:bCs/>
          <w:color w:val="000000"/>
          <w:sz w:val="20"/>
          <w:szCs w:val="20"/>
          <w:lang w:eastAsia="sk-SK"/>
        </w:rPr>
        <w:t> samosprávny kraj</w:t>
      </w:r>
      <w:r w:rsidRPr="00372410">
        <w:rPr>
          <w:rFonts w:eastAsia="Times New Roman" w:cstheme="minorHAnsi"/>
          <w:bCs/>
          <w:color w:val="000000"/>
          <w:sz w:val="20"/>
          <w:szCs w:val="20"/>
          <w:lang w:eastAsia="sk-SK"/>
        </w:rPr>
        <w:t xml:space="preserve"> </w:t>
      </w:r>
      <w:r w:rsidRPr="00372410">
        <w:rPr>
          <w:rFonts w:eastAsia="Times New Roman" w:cstheme="minorHAnsi"/>
          <w:bCs/>
          <w:color w:val="000000"/>
          <w:sz w:val="20"/>
          <w:szCs w:val="20"/>
          <w:u w:val="single"/>
          <w:lang w:eastAsia="sk-SK"/>
        </w:rPr>
        <w:t>si dohodnú formu</w:t>
      </w:r>
      <w:r w:rsidRPr="00372410">
        <w:rPr>
          <w:rFonts w:eastAsia="Times New Roman" w:cstheme="minorHAnsi"/>
          <w:bCs/>
          <w:color w:val="000000"/>
          <w:sz w:val="20"/>
          <w:szCs w:val="20"/>
          <w:lang w:eastAsia="sk-SK"/>
        </w:rPr>
        <w:t xml:space="preserve"> predkladania dokumentácie k žiadosti o úhradu finančných prostriedkov z príspevku a to </w:t>
      </w:r>
      <w:ins w:id="45" w:author="Bagiová Tatiana" w:date="2026-01-30T13:08:00Z" w16du:dateUtc="2026-01-30T12:08:00Z">
        <w:r w:rsidR="00C00709">
          <w:rPr>
            <w:rFonts w:eastAsia="Times New Roman" w:cstheme="minorHAnsi"/>
            <w:bCs/>
            <w:color w:val="000000"/>
            <w:sz w:val="20"/>
            <w:szCs w:val="20"/>
            <w:lang w:eastAsia="sk-SK"/>
          </w:rPr>
          <w:t>prioritne</w:t>
        </w:r>
      </w:ins>
      <w:del w:id="46" w:author="Bagiová Tatiana" w:date="2026-01-30T13:08:00Z" w16du:dateUtc="2026-01-30T12:08:00Z">
        <w:r w:rsidRPr="00372410" w:rsidDel="00C00709">
          <w:rPr>
            <w:rFonts w:eastAsia="Times New Roman" w:cstheme="minorHAnsi"/>
            <w:bCs/>
            <w:color w:val="000000"/>
            <w:sz w:val="20"/>
            <w:szCs w:val="20"/>
            <w:lang w:eastAsia="sk-SK"/>
          </w:rPr>
          <w:delText xml:space="preserve">buď </w:delText>
        </w:r>
        <w:r w:rsidRPr="00372410" w:rsidDel="00ED35B9">
          <w:rPr>
            <w:rFonts w:eastAsia="Times New Roman" w:cstheme="minorHAnsi"/>
            <w:bCs/>
            <w:color w:val="000000"/>
            <w:sz w:val="20"/>
            <w:szCs w:val="20"/>
            <w:lang w:eastAsia="sk-SK"/>
          </w:rPr>
          <w:delText xml:space="preserve">listinne </w:delText>
        </w:r>
        <w:r w:rsidRPr="00372410" w:rsidDel="00C00709">
          <w:rPr>
            <w:rFonts w:eastAsia="Times New Roman" w:cstheme="minorHAnsi"/>
            <w:bCs/>
            <w:color w:val="000000"/>
            <w:sz w:val="20"/>
            <w:szCs w:val="20"/>
            <w:lang w:eastAsia="sk-SK"/>
          </w:rPr>
          <w:delText>alebo</w:delText>
        </w:r>
      </w:del>
      <w:r w:rsidRPr="00372410">
        <w:rPr>
          <w:rFonts w:eastAsia="Times New Roman" w:cstheme="minorHAnsi"/>
          <w:bCs/>
          <w:color w:val="000000"/>
          <w:sz w:val="20"/>
          <w:szCs w:val="20"/>
          <w:lang w:eastAsia="sk-SK"/>
        </w:rPr>
        <w:t xml:space="preserve"> elektronicky </w:t>
      </w:r>
      <w:ins w:id="47" w:author="Bagiová Tatiana" w:date="2026-01-30T13:08:00Z" w16du:dateUtc="2026-01-30T12:08:00Z">
        <w:r w:rsidR="00C00709" w:rsidRPr="00372410">
          <w:rPr>
            <w:rFonts w:eastAsia="Times New Roman" w:cstheme="minorHAnsi"/>
            <w:bCs/>
            <w:color w:val="000000"/>
            <w:sz w:val="20"/>
            <w:szCs w:val="20"/>
            <w:lang w:eastAsia="sk-SK"/>
          </w:rPr>
          <w:t xml:space="preserve">alebo </w:t>
        </w:r>
        <w:r w:rsidR="00ED35B9" w:rsidRPr="00372410">
          <w:rPr>
            <w:rFonts w:eastAsia="Times New Roman" w:cstheme="minorHAnsi"/>
            <w:bCs/>
            <w:color w:val="000000"/>
            <w:sz w:val="20"/>
            <w:szCs w:val="20"/>
            <w:lang w:eastAsia="sk-SK"/>
          </w:rPr>
          <w:t>listinne</w:t>
        </w:r>
      </w:ins>
      <w:ins w:id="48" w:author="Bagiová Tatiana" w:date="2026-01-30T13:09:00Z" w16du:dateUtc="2026-01-30T12:09:00Z">
        <w:r w:rsidR="00AE3471">
          <w:rPr>
            <w:rFonts w:eastAsia="Times New Roman" w:cstheme="minorHAnsi"/>
            <w:bCs/>
            <w:color w:val="000000"/>
            <w:sz w:val="20"/>
            <w:szCs w:val="20"/>
            <w:lang w:eastAsia="sk-SK"/>
          </w:rPr>
          <w:t xml:space="preserve"> (ak relevantné)</w:t>
        </w:r>
      </w:ins>
      <w:ins w:id="49" w:author="Bagiová Tatiana" w:date="2026-01-30T13:08:00Z" w16du:dateUtc="2026-01-30T12:08:00Z">
        <w:r w:rsidR="00ED35B9" w:rsidRPr="00372410">
          <w:rPr>
            <w:rFonts w:eastAsia="Times New Roman" w:cstheme="minorHAnsi"/>
            <w:bCs/>
            <w:color w:val="000000"/>
            <w:sz w:val="20"/>
            <w:szCs w:val="20"/>
            <w:lang w:eastAsia="sk-SK"/>
          </w:rPr>
          <w:t xml:space="preserve"> </w:t>
        </w:r>
      </w:ins>
      <w:r w:rsidRPr="00372410">
        <w:rPr>
          <w:rFonts w:eastAsia="Times New Roman" w:cstheme="minorHAnsi"/>
          <w:bCs/>
          <w:color w:val="000000"/>
          <w:sz w:val="20"/>
          <w:szCs w:val="20"/>
          <w:lang w:eastAsia="sk-SK"/>
        </w:rPr>
        <w:t>v súlade so zákonom  č. 305/2013 Z. z. o elektronickej podobe výkonu pôsobnosti orgánov verejnej moci a o zmene a doplnení niektorých zákonov (zákon o e-</w:t>
      </w:r>
      <w:proofErr w:type="spellStart"/>
      <w:r w:rsidRPr="00372410">
        <w:rPr>
          <w:rFonts w:eastAsia="Times New Roman" w:cstheme="minorHAnsi"/>
          <w:bCs/>
          <w:color w:val="000000"/>
          <w:sz w:val="20"/>
          <w:szCs w:val="20"/>
          <w:lang w:eastAsia="sk-SK"/>
        </w:rPr>
        <w:t>Governmente</w:t>
      </w:r>
      <w:proofErr w:type="spellEnd"/>
      <w:r w:rsidRPr="00372410">
        <w:rPr>
          <w:rFonts w:eastAsia="Times New Roman" w:cstheme="minorHAnsi"/>
          <w:bCs/>
          <w:color w:val="000000"/>
          <w:sz w:val="20"/>
          <w:szCs w:val="20"/>
          <w:lang w:eastAsia="sk-SK"/>
        </w:rPr>
        <w:t xml:space="preserve">) a podpísaný zaručeným elektronickým podpisom v súlade so zákonom č. 205/2002 Z. Z. o elektronickom podpise a o zmene a doplnení niektorých zákonov. </w:t>
      </w:r>
    </w:p>
    <w:sectPr w:rsidR="0086515F" w:rsidRPr="00372410" w:rsidSect="000B3792">
      <w:headerReference w:type="default" r:id="rId12"/>
      <w:footerReference w:type="defaul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39" w:author="Janko Jaroslav" w:date="2026-01-30T08:22:00Z" w:initials="JJ">
    <w:p w14:paraId="45B24E49" w14:textId="77777777" w:rsidR="00E8058E" w:rsidRDefault="00E8058E" w:rsidP="00E8058E">
      <w:pPr>
        <w:pStyle w:val="Textkomentra"/>
        <w:jc w:val="left"/>
      </w:pPr>
      <w:r>
        <w:rPr>
          <w:rStyle w:val="Odkaznakomentr"/>
        </w:rPr>
        <w:annotationRef/>
      </w:r>
      <w:r>
        <w:t xml:space="preserve">Túto zmluvu by asi do foldra v ITMs mala nahrať už VÚC nie? Tak aby sme pri zúčtovaní zálohovky tú zmluvu mali v ITMS.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45B24E49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6B69DAB5" w16cex:dateUtc="2026-01-30T07:2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45B24E49" w16cid:durableId="6B69DAB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C0CE20" w14:textId="77777777" w:rsidR="008D30BE" w:rsidRDefault="008D30BE" w:rsidP="00154279">
      <w:pPr>
        <w:spacing w:after="0" w:line="240" w:lineRule="auto"/>
      </w:pPr>
      <w:r>
        <w:separator/>
      </w:r>
    </w:p>
  </w:endnote>
  <w:endnote w:type="continuationSeparator" w:id="0">
    <w:p w14:paraId="04CE8053" w14:textId="77777777" w:rsidR="008D30BE" w:rsidRDefault="008D30BE" w:rsidP="001542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76486065"/>
      <w:docPartObj>
        <w:docPartGallery w:val="Page Numbers (Bottom of Page)"/>
        <w:docPartUnique/>
      </w:docPartObj>
    </w:sdtPr>
    <w:sdtEndPr/>
    <w:sdtContent>
      <w:p w14:paraId="5D189D9B" w14:textId="6C000571" w:rsidR="00E013AB" w:rsidRDefault="00E013AB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6FEB">
          <w:rPr>
            <w:noProof/>
          </w:rPr>
          <w:t>5</w:t>
        </w:r>
        <w:r>
          <w:fldChar w:fldCharType="end"/>
        </w:r>
      </w:p>
    </w:sdtContent>
  </w:sdt>
  <w:p w14:paraId="14633E45" w14:textId="77777777" w:rsidR="00372410" w:rsidRDefault="0037241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9473B0" w14:textId="77777777" w:rsidR="008D30BE" w:rsidRDefault="008D30BE" w:rsidP="00154279">
      <w:pPr>
        <w:spacing w:after="0" w:line="240" w:lineRule="auto"/>
      </w:pPr>
      <w:r>
        <w:separator/>
      </w:r>
    </w:p>
  </w:footnote>
  <w:footnote w:type="continuationSeparator" w:id="0">
    <w:p w14:paraId="530B3E59" w14:textId="77777777" w:rsidR="008D30BE" w:rsidRDefault="008D30BE" w:rsidP="00154279">
      <w:pPr>
        <w:spacing w:after="0" w:line="240" w:lineRule="auto"/>
      </w:pPr>
      <w:r>
        <w:continuationSeparator/>
      </w:r>
    </w:p>
  </w:footnote>
  <w:footnote w:id="1">
    <w:p w14:paraId="489C248A" w14:textId="6FE56EE4" w:rsidR="00F23C3F" w:rsidRPr="0007188F" w:rsidRDefault="00F23C3F">
      <w:pPr>
        <w:pStyle w:val="Textpoznmkypodiarou"/>
        <w:rPr>
          <w:lang w:val="sk-SK"/>
        </w:rPr>
      </w:pPr>
      <w:ins w:id="25" w:author="Bagiová Tatiana" w:date="2026-01-29T15:05:00Z" w16du:dateUtc="2026-01-29T14:05:00Z">
        <w:r>
          <w:rPr>
            <w:rStyle w:val="Odkaznapoznmkupodiarou"/>
          </w:rPr>
          <w:footnoteRef/>
        </w:r>
        <w:r>
          <w:t xml:space="preserve"> </w:t>
        </w:r>
        <w:r>
          <w:rPr>
            <w:lang w:val="sk-SK"/>
          </w:rPr>
          <w:t xml:space="preserve">Užívateľ predkladá </w:t>
        </w:r>
      </w:ins>
      <w:proofErr w:type="spellStart"/>
      <w:ins w:id="26" w:author="Bagiová Tatiana" w:date="2026-01-29T15:08:00Z" w16du:dateUtc="2026-01-29T14:08:00Z">
        <w:r w:rsidR="002F36E6" w:rsidRPr="00861C73">
          <w:rPr>
            <w:rFonts w:cs="Calibri"/>
          </w:rPr>
          <w:t>informáciu</w:t>
        </w:r>
        <w:proofErr w:type="spellEnd"/>
        <w:r w:rsidR="002F36E6" w:rsidRPr="00861C73">
          <w:rPr>
            <w:rFonts w:cs="Calibri"/>
          </w:rPr>
          <w:t xml:space="preserve"> o </w:t>
        </w:r>
        <w:proofErr w:type="spellStart"/>
        <w:r w:rsidR="002F36E6" w:rsidRPr="00861C73">
          <w:rPr>
            <w:rFonts w:cs="Calibri"/>
          </w:rPr>
          <w:t>plnení</w:t>
        </w:r>
        <w:proofErr w:type="spellEnd"/>
        <w:r w:rsidR="002F36E6" w:rsidRPr="00861C73">
          <w:rPr>
            <w:rFonts w:cs="Calibri"/>
          </w:rPr>
          <w:t xml:space="preserve">  </w:t>
        </w:r>
        <w:proofErr w:type="spellStart"/>
        <w:r w:rsidR="002F36E6" w:rsidRPr="00861C73">
          <w:rPr>
            <w:rFonts w:cs="Calibri"/>
          </w:rPr>
          <w:t>príspevku</w:t>
        </w:r>
        <w:proofErr w:type="spellEnd"/>
        <w:r w:rsidR="002F36E6" w:rsidRPr="00861C73">
          <w:rPr>
            <w:rFonts w:cs="Calibri"/>
          </w:rPr>
          <w:t xml:space="preserve"> </w:t>
        </w:r>
        <w:proofErr w:type="spellStart"/>
        <w:r w:rsidR="002F36E6" w:rsidRPr="00861C73">
          <w:rPr>
            <w:rFonts w:cs="Calibri"/>
          </w:rPr>
          <w:t>merateľného</w:t>
        </w:r>
        <w:proofErr w:type="spellEnd"/>
        <w:r w:rsidR="002F36E6" w:rsidRPr="00861C73">
          <w:rPr>
            <w:rFonts w:cs="Calibri"/>
          </w:rPr>
          <w:t xml:space="preserve"> </w:t>
        </w:r>
        <w:proofErr w:type="spellStart"/>
        <w:r w:rsidR="002F36E6" w:rsidRPr="00861C73">
          <w:rPr>
            <w:rFonts w:cs="Calibri"/>
          </w:rPr>
          <w:t>ukazovateľa</w:t>
        </w:r>
      </w:ins>
      <w:proofErr w:type="spellEnd"/>
      <w:ins w:id="27" w:author="Bagiová Tatiana" w:date="2026-01-29T15:05:00Z" w16du:dateUtc="2026-01-29T14:05:00Z">
        <w:r>
          <w:rPr>
            <w:lang w:val="sk-SK"/>
          </w:rPr>
          <w:t xml:space="preserve"> </w:t>
        </w:r>
      </w:ins>
      <w:ins w:id="28" w:author="Bagiová Tatiana" w:date="2026-01-29T15:08:00Z" w16du:dateUtc="2026-01-29T14:08:00Z">
        <w:r w:rsidR="00FF0DA6">
          <w:rPr>
            <w:lang w:val="sk-SK"/>
          </w:rPr>
          <w:t>najneskôr pri predložení poslednej žiadosti o úhradu finančných prostriedkov z príspev</w:t>
        </w:r>
      </w:ins>
      <w:ins w:id="29" w:author="Bagiová Tatiana" w:date="2026-01-29T15:09:00Z" w16du:dateUtc="2026-01-29T14:09:00Z">
        <w:r w:rsidR="00FF0DA6">
          <w:rPr>
            <w:lang w:val="sk-SK"/>
          </w:rPr>
          <w:t>ku</w:t>
        </w:r>
      </w:ins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BF311E" w14:textId="77777777" w:rsidR="00E013AB" w:rsidRDefault="00E013AB">
    <w:pPr>
      <w:pStyle w:val="Hlavika"/>
    </w:pPr>
    <w:r>
      <w:rPr>
        <w:noProof/>
        <w:lang w:eastAsia="sk-SK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AF6F6F7" wp14:editId="5F6D3DD1">
              <wp:simplePos x="0" y="0"/>
              <wp:positionH relativeFrom="column">
                <wp:posOffset>1866900</wp:posOffset>
              </wp:positionH>
              <wp:positionV relativeFrom="paragraph">
                <wp:posOffset>-114935</wp:posOffset>
              </wp:positionV>
              <wp:extent cx="5154295" cy="314152"/>
              <wp:effectExtent l="0" t="0" r="8255" b="0"/>
              <wp:wrapNone/>
              <wp:docPr id="4" name="Skupina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154295" cy="314152"/>
                        <a:chOff x="0" y="0"/>
                        <a:chExt cx="5154295" cy="314152"/>
                      </a:xfrm>
                    </wpg:grpSpPr>
                    <wpg:grpSp>
                      <wpg:cNvPr id="6" name="Skupina 6"/>
                      <wpg:cNvGrpSpPr/>
                      <wpg:grpSpPr>
                        <a:xfrm>
                          <a:off x="1790700" y="19050"/>
                          <a:ext cx="3363595" cy="295102"/>
                          <a:chOff x="1948794" y="-1"/>
                          <a:chExt cx="3364041" cy="320041"/>
                        </a:xfrm>
                      </wpg:grpSpPr>
                      <pic:pic xmlns:pic="http://schemas.openxmlformats.org/drawingml/2006/picture">
                        <pic:nvPicPr>
                          <pic:cNvPr id="8" name="Obrázok 8" descr="C:\Users\kollar\AppData\Local\Microsoft\Windows\INetCache\Content.Word\PS-logo_podlhovaste.png"/>
                          <pic:cNvPicPr>
                            <a:picLocks noChangeAspect="1"/>
                          </pic:cNvPicPr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48794" y="-1"/>
                            <a:ext cx="1422307" cy="320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1" name="Obrázok 11" descr="Ministerstvo zdravotníctva Slovenskej republiky">
                            <a:hlinkClick r:id="rId2" tooltip="&quot;Ministerstvo zdravotníctva Slovenskej republiky&quot;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037755" y="0"/>
                            <a:ext cx="1275080" cy="320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  <pic:pic xmlns:pic="http://schemas.openxmlformats.org/drawingml/2006/picture">
                      <pic:nvPicPr>
                        <pic:cNvPr id="3" name="Obrázok 3"/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57630" cy="31305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94BBC6A" id="Skupina 4" o:spid="_x0000_s1026" style="position:absolute;margin-left:147pt;margin-top:-9.05pt;width:405.85pt;height:24.75pt;z-index:251659264" coordsize="51542,3141" o:gfxdata="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">
              <v:group id="Skupina 6" o:spid="_x0000_s1027" style="position:absolute;left:17907;top:190;width:33635;height:2951" coordorigin="19487" coordsize="33640,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ázok 8" o:spid="_x0000_s1028" type="#_x0000_t75" style="position:absolute;left:19487;width:14224;height:32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">
                  <v:imagedata r:id="rId5" o:title="PS-logo_podlhovaste"/>
                </v:shape>
                <v:shape id="Obrázok 11" o:spid="_x0000_s1029" type="#_x0000_t75" alt="Ministerstvo zdravotníctva Slovenskej republiky" href="http://www.health.gov.sk/Titulka" title="&quot;Ministerstvo zdravotníctva Slovenskej republiky&quot;" style="position:absolute;left:40377;width:12751;height:32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" o:button="t">
                  <v:fill o:detectmouseclick="t"/>
                  <v:imagedata r:id="rId6" o:title="Ministerstvo zdravotníctva Slovenskej republiky"/>
                </v:shape>
              </v:group>
              <v:shape id="Obrázok 3" o:spid="_x0000_s1030" type="#_x0000_t75" style="position:absolute;width:13576;height:31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">
                <v:imagedata r:id="rId7" o:title="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245C6"/>
    <w:multiLevelType w:val="hybridMultilevel"/>
    <w:tmpl w:val="ADBA6044"/>
    <w:lvl w:ilvl="0" w:tplc="B86697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0662E7"/>
    <w:multiLevelType w:val="hybridMultilevel"/>
    <w:tmpl w:val="57D852EA"/>
    <w:lvl w:ilvl="0" w:tplc="26E0D0F2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color w:val="auto"/>
        <w:sz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657D39"/>
    <w:multiLevelType w:val="hybridMultilevel"/>
    <w:tmpl w:val="5AD635AA"/>
    <w:lvl w:ilvl="0" w:tplc="910AB25E">
      <w:start w:val="6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3512E5"/>
    <w:multiLevelType w:val="hybridMultilevel"/>
    <w:tmpl w:val="F64EC626"/>
    <w:lvl w:ilvl="0" w:tplc="541C350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743DC4"/>
    <w:multiLevelType w:val="hybridMultilevel"/>
    <w:tmpl w:val="001A5C06"/>
    <w:lvl w:ilvl="0" w:tplc="5F36323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971CD5"/>
    <w:multiLevelType w:val="hybridMultilevel"/>
    <w:tmpl w:val="3F74B04A"/>
    <w:lvl w:ilvl="0" w:tplc="5AB2E8F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u w:val="singl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8C3F46"/>
    <w:multiLevelType w:val="hybridMultilevel"/>
    <w:tmpl w:val="649E91D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707BBA"/>
    <w:multiLevelType w:val="multilevel"/>
    <w:tmpl w:val="E29C2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C127740"/>
    <w:multiLevelType w:val="hybridMultilevel"/>
    <w:tmpl w:val="1ED4300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B4542C"/>
    <w:multiLevelType w:val="hybridMultilevel"/>
    <w:tmpl w:val="C9DED9EA"/>
    <w:lvl w:ilvl="0" w:tplc="041B000F">
      <w:start w:val="1"/>
      <w:numFmt w:val="decimal"/>
      <w:lvlText w:val="%1.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39047DF2"/>
    <w:multiLevelType w:val="hybridMultilevel"/>
    <w:tmpl w:val="172A1BD6"/>
    <w:lvl w:ilvl="0" w:tplc="B7C6A56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u w:val="singl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C24A53"/>
    <w:multiLevelType w:val="hybridMultilevel"/>
    <w:tmpl w:val="23DC32FE"/>
    <w:lvl w:ilvl="0" w:tplc="041B0017">
      <w:start w:val="1"/>
      <w:numFmt w:val="lowerLetter"/>
      <w:lvlText w:val="%1)"/>
      <w:lvlJc w:val="left"/>
      <w:pPr>
        <w:ind w:left="5180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3FF1373A"/>
    <w:multiLevelType w:val="hybridMultilevel"/>
    <w:tmpl w:val="9F6C729A"/>
    <w:lvl w:ilvl="0" w:tplc="032269C2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b w:val="0"/>
        <w:color w:val="auto"/>
        <w:sz w:val="20"/>
        <w:u w:val="singl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52135E"/>
    <w:multiLevelType w:val="hybridMultilevel"/>
    <w:tmpl w:val="9A986054"/>
    <w:lvl w:ilvl="0" w:tplc="4FC473D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C92C7C"/>
    <w:multiLevelType w:val="hybridMultilevel"/>
    <w:tmpl w:val="6BB804D2"/>
    <w:lvl w:ilvl="0" w:tplc="D0DC029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5C023C"/>
    <w:multiLevelType w:val="hybridMultilevel"/>
    <w:tmpl w:val="4044E3F6"/>
    <w:lvl w:ilvl="0" w:tplc="0360E3E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7B467E"/>
    <w:multiLevelType w:val="hybridMultilevel"/>
    <w:tmpl w:val="57EED98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AA1ADA"/>
    <w:multiLevelType w:val="hybridMultilevel"/>
    <w:tmpl w:val="F19A44D6"/>
    <w:lvl w:ilvl="0" w:tplc="FFAC23B4">
      <w:start w:val="1"/>
      <w:numFmt w:val="decimal"/>
      <w:lvlText w:val="%1."/>
      <w:lvlJc w:val="left"/>
      <w:pPr>
        <w:ind w:left="792" w:hanging="360"/>
      </w:pPr>
      <w:rPr>
        <w:rFonts w:hint="default"/>
        <w:b/>
        <w:color w:val="FFFF00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512" w:hanging="360"/>
      </w:pPr>
    </w:lvl>
    <w:lvl w:ilvl="2" w:tplc="041B001B" w:tentative="1">
      <w:start w:val="1"/>
      <w:numFmt w:val="lowerRoman"/>
      <w:lvlText w:val="%3."/>
      <w:lvlJc w:val="right"/>
      <w:pPr>
        <w:ind w:left="2232" w:hanging="180"/>
      </w:pPr>
    </w:lvl>
    <w:lvl w:ilvl="3" w:tplc="041B000F" w:tentative="1">
      <w:start w:val="1"/>
      <w:numFmt w:val="decimal"/>
      <w:lvlText w:val="%4."/>
      <w:lvlJc w:val="left"/>
      <w:pPr>
        <w:ind w:left="2952" w:hanging="360"/>
      </w:pPr>
    </w:lvl>
    <w:lvl w:ilvl="4" w:tplc="041B0019" w:tentative="1">
      <w:start w:val="1"/>
      <w:numFmt w:val="lowerLetter"/>
      <w:lvlText w:val="%5."/>
      <w:lvlJc w:val="left"/>
      <w:pPr>
        <w:ind w:left="3672" w:hanging="360"/>
      </w:pPr>
    </w:lvl>
    <w:lvl w:ilvl="5" w:tplc="041B001B" w:tentative="1">
      <w:start w:val="1"/>
      <w:numFmt w:val="lowerRoman"/>
      <w:lvlText w:val="%6."/>
      <w:lvlJc w:val="right"/>
      <w:pPr>
        <w:ind w:left="4392" w:hanging="180"/>
      </w:pPr>
    </w:lvl>
    <w:lvl w:ilvl="6" w:tplc="041B000F" w:tentative="1">
      <w:start w:val="1"/>
      <w:numFmt w:val="decimal"/>
      <w:lvlText w:val="%7."/>
      <w:lvlJc w:val="left"/>
      <w:pPr>
        <w:ind w:left="5112" w:hanging="360"/>
      </w:pPr>
    </w:lvl>
    <w:lvl w:ilvl="7" w:tplc="041B0019" w:tentative="1">
      <w:start w:val="1"/>
      <w:numFmt w:val="lowerLetter"/>
      <w:lvlText w:val="%8."/>
      <w:lvlJc w:val="left"/>
      <w:pPr>
        <w:ind w:left="5832" w:hanging="360"/>
      </w:pPr>
    </w:lvl>
    <w:lvl w:ilvl="8" w:tplc="041B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8" w15:restartNumberingAfterBreak="0">
    <w:nsid w:val="72B152F9"/>
    <w:multiLevelType w:val="hybridMultilevel"/>
    <w:tmpl w:val="A7807966"/>
    <w:lvl w:ilvl="0" w:tplc="ADDC7A0C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/>
        <w:color w:val="00000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FF562A"/>
    <w:multiLevelType w:val="hybridMultilevel"/>
    <w:tmpl w:val="8B84AC42"/>
    <w:lvl w:ilvl="0" w:tplc="FFAC23B4">
      <w:start w:val="1"/>
      <w:numFmt w:val="decimal"/>
      <w:lvlText w:val="%1."/>
      <w:lvlJc w:val="left"/>
      <w:pPr>
        <w:ind w:left="792" w:hanging="360"/>
      </w:pPr>
      <w:rPr>
        <w:rFonts w:hint="default"/>
        <w:b/>
        <w:color w:val="FFFF00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512" w:hanging="360"/>
      </w:pPr>
    </w:lvl>
    <w:lvl w:ilvl="2" w:tplc="041B001B" w:tentative="1">
      <w:start w:val="1"/>
      <w:numFmt w:val="lowerRoman"/>
      <w:lvlText w:val="%3."/>
      <w:lvlJc w:val="right"/>
      <w:pPr>
        <w:ind w:left="2232" w:hanging="180"/>
      </w:pPr>
    </w:lvl>
    <w:lvl w:ilvl="3" w:tplc="041B000F" w:tentative="1">
      <w:start w:val="1"/>
      <w:numFmt w:val="decimal"/>
      <w:lvlText w:val="%4."/>
      <w:lvlJc w:val="left"/>
      <w:pPr>
        <w:ind w:left="2952" w:hanging="360"/>
      </w:pPr>
    </w:lvl>
    <w:lvl w:ilvl="4" w:tplc="041B0019" w:tentative="1">
      <w:start w:val="1"/>
      <w:numFmt w:val="lowerLetter"/>
      <w:lvlText w:val="%5."/>
      <w:lvlJc w:val="left"/>
      <w:pPr>
        <w:ind w:left="3672" w:hanging="360"/>
      </w:pPr>
    </w:lvl>
    <w:lvl w:ilvl="5" w:tplc="041B001B" w:tentative="1">
      <w:start w:val="1"/>
      <w:numFmt w:val="lowerRoman"/>
      <w:lvlText w:val="%6."/>
      <w:lvlJc w:val="right"/>
      <w:pPr>
        <w:ind w:left="4392" w:hanging="180"/>
      </w:pPr>
    </w:lvl>
    <w:lvl w:ilvl="6" w:tplc="041B000F" w:tentative="1">
      <w:start w:val="1"/>
      <w:numFmt w:val="decimal"/>
      <w:lvlText w:val="%7."/>
      <w:lvlJc w:val="left"/>
      <w:pPr>
        <w:ind w:left="5112" w:hanging="360"/>
      </w:pPr>
    </w:lvl>
    <w:lvl w:ilvl="7" w:tplc="041B0019" w:tentative="1">
      <w:start w:val="1"/>
      <w:numFmt w:val="lowerLetter"/>
      <w:lvlText w:val="%8."/>
      <w:lvlJc w:val="left"/>
      <w:pPr>
        <w:ind w:left="5832" w:hanging="360"/>
      </w:pPr>
    </w:lvl>
    <w:lvl w:ilvl="8" w:tplc="041B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0" w15:restartNumberingAfterBreak="0">
    <w:nsid w:val="7A707AB2"/>
    <w:multiLevelType w:val="multilevel"/>
    <w:tmpl w:val="AD66CB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758449309">
    <w:abstractNumId w:val="4"/>
  </w:num>
  <w:num w:numId="2" w16cid:durableId="740441625">
    <w:abstractNumId w:val="19"/>
  </w:num>
  <w:num w:numId="3" w16cid:durableId="1091851086">
    <w:abstractNumId w:val="15"/>
  </w:num>
  <w:num w:numId="4" w16cid:durableId="38551278">
    <w:abstractNumId w:val="18"/>
  </w:num>
  <w:num w:numId="5" w16cid:durableId="148912804">
    <w:abstractNumId w:val="1"/>
  </w:num>
  <w:num w:numId="6" w16cid:durableId="1517378363">
    <w:abstractNumId w:val="12"/>
  </w:num>
  <w:num w:numId="7" w16cid:durableId="1237013568">
    <w:abstractNumId w:val="5"/>
  </w:num>
  <w:num w:numId="8" w16cid:durableId="509873938">
    <w:abstractNumId w:val="16"/>
  </w:num>
  <w:num w:numId="9" w16cid:durableId="1690567803">
    <w:abstractNumId w:val="0"/>
  </w:num>
  <w:num w:numId="10" w16cid:durableId="158471269">
    <w:abstractNumId w:val="3"/>
  </w:num>
  <w:num w:numId="11" w16cid:durableId="69691971">
    <w:abstractNumId w:val="2"/>
  </w:num>
  <w:num w:numId="12" w16cid:durableId="624895583">
    <w:abstractNumId w:val="10"/>
  </w:num>
  <w:num w:numId="13" w16cid:durableId="835075749">
    <w:abstractNumId w:val="13"/>
  </w:num>
  <w:num w:numId="14" w16cid:durableId="400828566">
    <w:abstractNumId w:val="8"/>
  </w:num>
  <w:num w:numId="15" w16cid:durableId="404494198">
    <w:abstractNumId w:val="9"/>
  </w:num>
  <w:num w:numId="16" w16cid:durableId="1252857611">
    <w:abstractNumId w:val="6"/>
  </w:num>
  <w:num w:numId="17" w16cid:durableId="2034919546">
    <w:abstractNumId w:val="14"/>
  </w:num>
  <w:num w:numId="18" w16cid:durableId="124930122">
    <w:abstractNumId w:val="11"/>
  </w:num>
  <w:num w:numId="19" w16cid:durableId="164394477">
    <w:abstractNumId w:val="17"/>
  </w:num>
  <w:num w:numId="20" w16cid:durableId="1382172429">
    <w:abstractNumId w:val="20"/>
  </w:num>
  <w:num w:numId="21" w16cid:durableId="653531015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Bagiová Tatiana">
    <w15:presenceInfo w15:providerId="AD" w15:userId="S::tatiana.bagiova@health.gov.sk::c0d3c95e-2fdd-482d-a484-32f78efa066c"/>
  </w15:person>
  <w15:person w15:author="Janko Jaroslav">
    <w15:presenceInfo w15:providerId="AD" w15:userId="S::jaroslav.janko@health.gov.sk::885eebcd-1bdb-4b41-ab9a-98fbefea4f5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1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279"/>
    <w:rsid w:val="00020159"/>
    <w:rsid w:val="00023CB7"/>
    <w:rsid w:val="00030F70"/>
    <w:rsid w:val="0003298C"/>
    <w:rsid w:val="00036648"/>
    <w:rsid w:val="000409D3"/>
    <w:rsid w:val="00062B83"/>
    <w:rsid w:val="00066FEB"/>
    <w:rsid w:val="0007188F"/>
    <w:rsid w:val="00072994"/>
    <w:rsid w:val="00093552"/>
    <w:rsid w:val="000A54D8"/>
    <w:rsid w:val="000B2FB3"/>
    <w:rsid w:val="000B3792"/>
    <w:rsid w:val="000D02A8"/>
    <w:rsid w:val="000E08BD"/>
    <w:rsid w:val="000E4901"/>
    <w:rsid w:val="000F19E2"/>
    <w:rsid w:val="00140704"/>
    <w:rsid w:val="00145239"/>
    <w:rsid w:val="00146579"/>
    <w:rsid w:val="00154279"/>
    <w:rsid w:val="00170679"/>
    <w:rsid w:val="00190CC7"/>
    <w:rsid w:val="001D71ED"/>
    <w:rsid w:val="001E320E"/>
    <w:rsid w:val="002125B4"/>
    <w:rsid w:val="00212DB9"/>
    <w:rsid w:val="00214864"/>
    <w:rsid w:val="002250E2"/>
    <w:rsid w:val="00255EEE"/>
    <w:rsid w:val="00256271"/>
    <w:rsid w:val="00265D73"/>
    <w:rsid w:val="00283253"/>
    <w:rsid w:val="002A7B26"/>
    <w:rsid w:val="002D3718"/>
    <w:rsid w:val="002E6227"/>
    <w:rsid w:val="002F15E4"/>
    <w:rsid w:val="002F36E6"/>
    <w:rsid w:val="00316EE6"/>
    <w:rsid w:val="003456C9"/>
    <w:rsid w:val="00357B23"/>
    <w:rsid w:val="00372410"/>
    <w:rsid w:val="003B1EDC"/>
    <w:rsid w:val="003D3352"/>
    <w:rsid w:val="003F16D1"/>
    <w:rsid w:val="0040078B"/>
    <w:rsid w:val="00413897"/>
    <w:rsid w:val="004232D3"/>
    <w:rsid w:val="00431EF4"/>
    <w:rsid w:val="0043423A"/>
    <w:rsid w:val="0047626D"/>
    <w:rsid w:val="00486476"/>
    <w:rsid w:val="0049321F"/>
    <w:rsid w:val="004A0808"/>
    <w:rsid w:val="004B2BFC"/>
    <w:rsid w:val="004C55B1"/>
    <w:rsid w:val="004C7EEE"/>
    <w:rsid w:val="004E6278"/>
    <w:rsid w:val="004E7579"/>
    <w:rsid w:val="004F20E0"/>
    <w:rsid w:val="00553771"/>
    <w:rsid w:val="005A3425"/>
    <w:rsid w:val="005D3358"/>
    <w:rsid w:val="005E0C4F"/>
    <w:rsid w:val="005F4631"/>
    <w:rsid w:val="00603C36"/>
    <w:rsid w:val="00615968"/>
    <w:rsid w:val="00636BD0"/>
    <w:rsid w:val="00642DD7"/>
    <w:rsid w:val="006450DF"/>
    <w:rsid w:val="00650BED"/>
    <w:rsid w:val="0065399B"/>
    <w:rsid w:val="00675CAA"/>
    <w:rsid w:val="006D79E5"/>
    <w:rsid w:val="00706285"/>
    <w:rsid w:val="00721465"/>
    <w:rsid w:val="00745660"/>
    <w:rsid w:val="00757383"/>
    <w:rsid w:val="0076780E"/>
    <w:rsid w:val="00770C88"/>
    <w:rsid w:val="007723F2"/>
    <w:rsid w:val="00821EDF"/>
    <w:rsid w:val="00825790"/>
    <w:rsid w:val="00833B50"/>
    <w:rsid w:val="0086515F"/>
    <w:rsid w:val="00874644"/>
    <w:rsid w:val="00875727"/>
    <w:rsid w:val="0087608F"/>
    <w:rsid w:val="008A1EB7"/>
    <w:rsid w:val="008D1FD7"/>
    <w:rsid w:val="008D30BE"/>
    <w:rsid w:val="008F30ED"/>
    <w:rsid w:val="00903580"/>
    <w:rsid w:val="00934CE8"/>
    <w:rsid w:val="00937B15"/>
    <w:rsid w:val="009551D7"/>
    <w:rsid w:val="009A19F7"/>
    <w:rsid w:val="009A2556"/>
    <w:rsid w:val="00A35757"/>
    <w:rsid w:val="00A510BF"/>
    <w:rsid w:val="00A56E9D"/>
    <w:rsid w:val="00A828CB"/>
    <w:rsid w:val="00A87A1E"/>
    <w:rsid w:val="00A97B0D"/>
    <w:rsid w:val="00AE3471"/>
    <w:rsid w:val="00AF672B"/>
    <w:rsid w:val="00B14571"/>
    <w:rsid w:val="00B34A26"/>
    <w:rsid w:val="00B652A4"/>
    <w:rsid w:val="00C00709"/>
    <w:rsid w:val="00C01C7C"/>
    <w:rsid w:val="00C212FE"/>
    <w:rsid w:val="00C3062D"/>
    <w:rsid w:val="00C37473"/>
    <w:rsid w:val="00C82703"/>
    <w:rsid w:val="00CE2F9B"/>
    <w:rsid w:val="00CE4897"/>
    <w:rsid w:val="00CE6FFE"/>
    <w:rsid w:val="00CE7BA6"/>
    <w:rsid w:val="00D32E74"/>
    <w:rsid w:val="00D34E22"/>
    <w:rsid w:val="00D57DB1"/>
    <w:rsid w:val="00D74249"/>
    <w:rsid w:val="00D74265"/>
    <w:rsid w:val="00D95179"/>
    <w:rsid w:val="00DD1395"/>
    <w:rsid w:val="00DD3A08"/>
    <w:rsid w:val="00E013AB"/>
    <w:rsid w:val="00E40557"/>
    <w:rsid w:val="00E8058E"/>
    <w:rsid w:val="00E82F7B"/>
    <w:rsid w:val="00E85AAE"/>
    <w:rsid w:val="00E86C5B"/>
    <w:rsid w:val="00E87F1A"/>
    <w:rsid w:val="00EA46C3"/>
    <w:rsid w:val="00EA506E"/>
    <w:rsid w:val="00ED1EF5"/>
    <w:rsid w:val="00ED35B9"/>
    <w:rsid w:val="00EF4208"/>
    <w:rsid w:val="00EF6979"/>
    <w:rsid w:val="00F218B5"/>
    <w:rsid w:val="00F23C3F"/>
    <w:rsid w:val="00F9141E"/>
    <w:rsid w:val="00F9308D"/>
    <w:rsid w:val="00FB4B5A"/>
    <w:rsid w:val="00FC53D8"/>
    <w:rsid w:val="00FD68C0"/>
    <w:rsid w:val="00FF0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794E56"/>
  <w15:docId w15:val="{9BBCAEAF-34F3-4EA8-9233-7C894DAC1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1542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54279"/>
  </w:style>
  <w:style w:type="paragraph" w:styleId="Pta">
    <w:name w:val="footer"/>
    <w:basedOn w:val="Normlny"/>
    <w:link w:val="PtaChar"/>
    <w:uiPriority w:val="99"/>
    <w:unhideWhenUsed/>
    <w:rsid w:val="001542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54279"/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030F70"/>
    <w:pPr>
      <w:spacing w:after="200" w:line="276" w:lineRule="auto"/>
      <w:ind w:left="720"/>
      <w:contextualSpacing/>
      <w:jc w:val="left"/>
    </w:pPr>
  </w:style>
  <w:style w:type="paragraph" w:styleId="Bezriadkovania">
    <w:name w:val="No Spacing"/>
    <w:uiPriority w:val="1"/>
    <w:qFormat/>
    <w:rsid w:val="00030F70"/>
    <w:pPr>
      <w:spacing w:after="0" w:line="240" w:lineRule="auto"/>
      <w:jc w:val="left"/>
    </w:pPr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locked/>
    <w:rsid w:val="00030F70"/>
  </w:style>
  <w:style w:type="table" w:styleId="Mriekatabuky">
    <w:name w:val="Table Grid"/>
    <w:basedOn w:val="Normlnatabuka"/>
    <w:uiPriority w:val="59"/>
    <w:rsid w:val="009A2556"/>
    <w:pPr>
      <w:spacing w:after="0" w:line="240" w:lineRule="auto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uiPriority w:val="99"/>
    <w:rsid w:val="009A2556"/>
    <w:rPr>
      <w:vertAlign w:val="superscript"/>
    </w:rPr>
  </w:style>
  <w:style w:type="paragraph" w:styleId="Textpoznmkypodiarou">
    <w:name w:val="footnote text"/>
    <w:aliases w:val="Text poznámky pod èiarou 007,Text poznámky pod čiarou 007,_Poznámka pod čiarou, Char4,Stinking Styles2,Tekst przypisu- dokt,Char Char Char,Char Char Char Char Char Char Char Char Char,Char Char Ch,o,Car"/>
    <w:basedOn w:val="Normlny"/>
    <w:link w:val="TextpoznmkypodiarouChar"/>
    <w:uiPriority w:val="99"/>
    <w:rsid w:val="009A2556"/>
    <w:pPr>
      <w:keepLines/>
      <w:spacing w:after="0" w:line="200" w:lineRule="atLeast"/>
      <w:jc w:val="left"/>
    </w:pPr>
    <w:rPr>
      <w:rFonts w:ascii="Arial" w:eastAsia="Times New Roman" w:hAnsi="Arial" w:cs="Times New Roman"/>
      <w:spacing w:val="-5"/>
      <w:sz w:val="16"/>
      <w:szCs w:val="20"/>
      <w:lang w:val="en-GB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 Char4 Char,Stinking Styles2 Char,Tekst przypisu- dokt Char,Char Char Char Char,Char Char Char Char Char Char Char Char Char Char"/>
    <w:basedOn w:val="Predvolenpsmoodseku"/>
    <w:link w:val="Textpoznmkypodiarou"/>
    <w:uiPriority w:val="99"/>
    <w:rsid w:val="009A2556"/>
    <w:rPr>
      <w:rFonts w:ascii="Arial" w:eastAsia="Times New Roman" w:hAnsi="Arial" w:cs="Times New Roman"/>
      <w:spacing w:val="-5"/>
      <w:sz w:val="16"/>
      <w:szCs w:val="20"/>
      <w:lang w:val="en-GB"/>
    </w:rPr>
  </w:style>
  <w:style w:type="character" w:styleId="Hypertextovprepojenie">
    <w:name w:val="Hyperlink"/>
    <w:basedOn w:val="Predvolenpsmoodseku"/>
    <w:uiPriority w:val="99"/>
    <w:unhideWhenUsed/>
    <w:rsid w:val="009A2556"/>
    <w:rPr>
      <w:color w:val="0563C1" w:themeColor="hyperlink"/>
      <w:u w:val="single"/>
    </w:rPr>
  </w:style>
  <w:style w:type="paragraph" w:styleId="Zoznamsodrkami">
    <w:name w:val="List Bullet"/>
    <w:basedOn w:val="Zkladntext"/>
    <w:uiPriority w:val="99"/>
    <w:qFormat/>
    <w:rsid w:val="009A2556"/>
    <w:pPr>
      <w:spacing w:before="130" w:after="130"/>
      <w:jc w:val="both"/>
    </w:pPr>
    <w:rPr>
      <w:sz w:val="22"/>
      <w:szCs w:val="20"/>
      <w:lang w:eastAsia="en-US"/>
    </w:rPr>
  </w:style>
  <w:style w:type="paragraph" w:styleId="Zkladntext">
    <w:name w:val="Body Text"/>
    <w:basedOn w:val="Normlny"/>
    <w:link w:val="ZkladntextChar"/>
    <w:uiPriority w:val="99"/>
    <w:unhideWhenUsed/>
    <w:rsid w:val="009A2556"/>
    <w:pPr>
      <w:spacing w:after="12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9A255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2D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2DB9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87572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572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5727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572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5727"/>
    <w:rPr>
      <w:b/>
      <w:bCs/>
      <w:sz w:val="20"/>
      <w:szCs w:val="20"/>
    </w:rPr>
  </w:style>
  <w:style w:type="paragraph" w:styleId="Revzia">
    <w:name w:val="Revision"/>
    <w:hidden/>
    <w:uiPriority w:val="99"/>
    <w:semiHidden/>
    <w:rsid w:val="00FC53D8"/>
    <w:pPr>
      <w:spacing w:after="0" w:line="240" w:lineRule="auto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603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gif"/><Relationship Id="rId7" Type="http://schemas.openxmlformats.org/officeDocument/2006/relationships/image" Target="media/image6.png"/><Relationship Id="rId2" Type="http://schemas.openxmlformats.org/officeDocument/2006/relationships/hyperlink" Target="http://www.health.gov.sk/Titulka" TargetMode="External"/><Relationship Id="rId1" Type="http://schemas.openxmlformats.org/officeDocument/2006/relationships/image" Target="media/image1.png"/><Relationship Id="rId6" Type="http://schemas.openxmlformats.org/officeDocument/2006/relationships/image" Target="media/image5.gif"/><Relationship Id="rId5" Type="http://schemas.openxmlformats.org/officeDocument/2006/relationships/image" Target="media/image4.pn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8E54F3-1BBD-40D1-9B43-A065402EF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1483</Words>
  <Characters>8458</Characters>
  <Application>Microsoft Office Word</Application>
  <DocSecurity>0</DocSecurity>
  <Lines>70</Lines>
  <Paragraphs>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č. 9MpU</vt:lpstr>
    </vt:vector>
  </TitlesOfParts>
  <Company>MZ SR</Company>
  <LinksUpToDate>false</LinksUpToDate>
  <CharactersWithSpaces>9922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č. 9MpU</dc:title>
  <dc:creator>Rakúsová Michaela</dc:creator>
  <cp:lastModifiedBy>Bagiová Tatiana</cp:lastModifiedBy>
  <cp:revision>10</cp:revision>
  <cp:lastPrinted>2025-08-15T13:12:00Z</cp:lastPrinted>
  <dcterms:created xsi:type="dcterms:W3CDTF">2026-01-30T09:18:00Z</dcterms:created>
  <dcterms:modified xsi:type="dcterms:W3CDTF">2026-01-30T12:40:00Z</dcterms:modified>
</cp:coreProperties>
</file>